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665" w:rsidRDefault="00BD0665">
      <w:pPr>
        <w:rPr>
          <w:ins w:id="0" w:author="Author"/>
          <w:rFonts w:ascii="Times New Roman" w:hAnsi="Times New Roman" w:cs="Times New Roman"/>
          <w:b/>
          <w:bCs/>
          <w:sz w:val="20"/>
          <w:szCs w:val="20"/>
        </w:rPr>
      </w:pPr>
      <w:bookmarkStart w:id="1" w:name="_GoBack"/>
      <w:bookmarkEnd w:id="1"/>
      <w:ins w:id="2" w:author="Author">
        <w:r>
          <w:rPr>
            <w:rFonts w:ascii="Times New Roman" w:hAnsi="Times New Roman" w:cs="Times New Roman"/>
            <w:b/>
            <w:bCs/>
            <w:sz w:val="20"/>
            <w:szCs w:val="20"/>
          </w:rPr>
          <w:t>Annex II</w:t>
        </w:r>
      </w:ins>
    </w:p>
    <w:p w:rsidR="00211AAA" w:rsidRPr="0080677B" w:rsidRDefault="00211AAA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80677B">
        <w:rPr>
          <w:rFonts w:ascii="Times New Roman" w:hAnsi="Times New Roman" w:cs="Times New Roman"/>
          <w:b/>
          <w:bCs/>
          <w:sz w:val="20"/>
          <w:szCs w:val="20"/>
        </w:rPr>
        <w:t>S.07.01</w:t>
      </w:r>
      <w:r w:rsidR="009133CB" w:rsidRPr="0080677B">
        <w:rPr>
          <w:rFonts w:ascii="Times New Roman" w:hAnsi="Times New Roman" w:cs="Times New Roman"/>
          <w:b/>
          <w:bCs/>
          <w:sz w:val="20"/>
          <w:szCs w:val="20"/>
        </w:rPr>
        <w:t>.</w:t>
      </w:r>
      <w:r w:rsidRPr="0080677B">
        <w:rPr>
          <w:rFonts w:ascii="Times New Roman" w:hAnsi="Times New Roman" w:cs="Times New Roman"/>
          <w:b/>
          <w:bCs/>
          <w:sz w:val="20"/>
          <w:szCs w:val="20"/>
        </w:rPr>
        <w:t xml:space="preserve"> - Structured products</w:t>
      </w:r>
    </w:p>
    <w:p w:rsidR="005950E9" w:rsidRPr="0080677B" w:rsidRDefault="005950E9" w:rsidP="005950E9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80677B">
        <w:rPr>
          <w:rFonts w:ascii="Times New Roman" w:hAnsi="Times New Roman" w:cs="Times New Roman"/>
          <w:b/>
          <w:bCs/>
          <w:sz w:val="20"/>
          <w:szCs w:val="20"/>
        </w:rPr>
        <w:t xml:space="preserve">General </w:t>
      </w:r>
      <w:r w:rsidR="00FE57E4" w:rsidRPr="0080677B">
        <w:rPr>
          <w:rFonts w:ascii="Times New Roman" w:hAnsi="Times New Roman" w:cs="Times New Roman"/>
          <w:b/>
          <w:bCs/>
          <w:sz w:val="20"/>
          <w:szCs w:val="20"/>
        </w:rPr>
        <w:t>comments</w:t>
      </w:r>
      <w:r w:rsidR="0018563D" w:rsidRPr="00671B7E">
        <w:rPr>
          <w:rFonts w:ascii="Times New Roman" w:hAnsi="Times New Roman" w:cs="Times New Roman"/>
          <w:b/>
          <w:bCs/>
          <w:sz w:val="20"/>
          <w:szCs w:val="20"/>
        </w:rPr>
        <w:t>:</w:t>
      </w:r>
    </w:p>
    <w:p w:rsidR="0018563D" w:rsidRDefault="0018563D" w:rsidP="0018563D">
      <w:pPr>
        <w:jc w:val="both"/>
        <w:rPr>
          <w:rFonts w:ascii="Times New Roman" w:hAnsi="Times New Roman" w:cs="Times New Roman"/>
          <w:sz w:val="20"/>
          <w:szCs w:val="20"/>
        </w:rPr>
      </w:pPr>
      <w:r w:rsidRPr="0080677B">
        <w:rPr>
          <w:rFonts w:ascii="Times New Roman" w:hAnsi="Times New Roman" w:cs="Times New Roman"/>
          <w:sz w:val="20"/>
          <w:szCs w:val="20"/>
        </w:rPr>
        <w:t>This Annex contains additional instructions in relation to the templates included in Annex I of this Regulation. The first column of the next table identifies the items to be reported by identifying the columns and lines as showed in the template in Annex I.</w:t>
      </w:r>
    </w:p>
    <w:p w:rsidR="002C7DFC" w:rsidRPr="00671B7E" w:rsidRDefault="002C7DFC" w:rsidP="0018563D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This annex relates to annual submission of information for individual entities.</w:t>
      </w:r>
    </w:p>
    <w:p w:rsidR="00333872" w:rsidRPr="000E0034" w:rsidRDefault="00333872" w:rsidP="00333872">
      <w:pPr>
        <w:jc w:val="both"/>
        <w:rPr>
          <w:rFonts w:ascii="Times New Roman" w:hAnsi="Times New Roman" w:cs="Times New Roman"/>
          <w:sz w:val="20"/>
          <w:szCs w:val="20"/>
        </w:rPr>
      </w:pPr>
      <w:r w:rsidRPr="00671B7E">
        <w:rPr>
          <w:rFonts w:ascii="Times New Roman" w:hAnsi="Times New Roman" w:cs="Times New Roman"/>
          <w:bCs/>
          <w:sz w:val="20"/>
          <w:szCs w:val="20"/>
        </w:rPr>
        <w:t xml:space="preserve">The asset categories referred to in this template are the ones </w:t>
      </w:r>
      <w:r w:rsidRPr="000E0034">
        <w:rPr>
          <w:rFonts w:ascii="Times New Roman" w:hAnsi="Times New Roman" w:cs="Times New Roman"/>
          <w:bCs/>
          <w:sz w:val="20"/>
          <w:szCs w:val="20"/>
        </w:rPr>
        <w:t>defined in Annex I</w:t>
      </w:r>
      <w:del w:id="3" w:author="Author">
        <w:r w:rsidRPr="000E0034" w:rsidDel="009D093B">
          <w:rPr>
            <w:rFonts w:ascii="Times New Roman" w:hAnsi="Times New Roman" w:cs="Times New Roman"/>
            <w:bCs/>
            <w:sz w:val="20"/>
            <w:szCs w:val="20"/>
          </w:rPr>
          <w:delText>II</w:delText>
        </w:r>
      </w:del>
      <w:ins w:id="4" w:author="Author">
        <w:r w:rsidR="009D093B">
          <w:rPr>
            <w:rFonts w:ascii="Times New Roman" w:hAnsi="Times New Roman" w:cs="Times New Roman"/>
            <w:bCs/>
            <w:sz w:val="20"/>
            <w:szCs w:val="20"/>
          </w:rPr>
          <w:t>V</w:t>
        </w:r>
      </w:ins>
      <w:r w:rsidRPr="000E0034">
        <w:rPr>
          <w:rFonts w:ascii="Times New Roman" w:hAnsi="Times New Roman" w:cs="Times New Roman"/>
          <w:bCs/>
          <w:sz w:val="20"/>
          <w:szCs w:val="20"/>
        </w:rPr>
        <w:t xml:space="preserve"> – </w:t>
      </w:r>
      <w:r w:rsidR="000E0034" w:rsidRPr="000E0034">
        <w:rPr>
          <w:rFonts w:ascii="Times New Roman" w:hAnsi="Times New Roman" w:cs="Times New Roman"/>
          <w:bCs/>
          <w:sz w:val="20"/>
          <w:szCs w:val="20"/>
        </w:rPr>
        <w:t>Assets</w:t>
      </w:r>
      <w:r w:rsidRPr="000E0034">
        <w:rPr>
          <w:rFonts w:ascii="Times New Roman" w:hAnsi="Times New Roman" w:cs="Times New Roman"/>
          <w:bCs/>
          <w:sz w:val="20"/>
          <w:szCs w:val="20"/>
        </w:rPr>
        <w:t xml:space="preserve"> Categories of this Regulation and </w:t>
      </w:r>
      <w:r w:rsidRPr="000E0034">
        <w:rPr>
          <w:rFonts w:ascii="Times New Roman" w:hAnsi="Times New Roman" w:cs="Times New Roman"/>
          <w:sz w:val="20"/>
          <w:szCs w:val="20"/>
        </w:rPr>
        <w:t xml:space="preserve">references to CIC codes refer to Annex </w:t>
      </w:r>
      <w:del w:id="5" w:author="Author">
        <w:r w:rsidRPr="000E0034" w:rsidDel="009D093B">
          <w:rPr>
            <w:rFonts w:ascii="Times New Roman" w:hAnsi="Times New Roman" w:cs="Times New Roman"/>
            <w:sz w:val="20"/>
            <w:szCs w:val="20"/>
          </w:rPr>
          <w:delText>I</w:delText>
        </w:r>
      </w:del>
      <w:r w:rsidRPr="000E0034">
        <w:rPr>
          <w:rFonts w:ascii="Times New Roman" w:hAnsi="Times New Roman" w:cs="Times New Roman"/>
          <w:sz w:val="20"/>
          <w:szCs w:val="20"/>
        </w:rPr>
        <w:t xml:space="preserve">V </w:t>
      </w:r>
      <w:r w:rsidR="000E0034" w:rsidRPr="0080677B">
        <w:rPr>
          <w:rFonts w:ascii="Times New Roman" w:hAnsi="Times New Roman" w:cs="Times New Roman"/>
          <w:sz w:val="20"/>
          <w:szCs w:val="20"/>
        </w:rPr>
        <w:t xml:space="preserve">– CIC table </w:t>
      </w:r>
      <w:r w:rsidRPr="0080677B">
        <w:rPr>
          <w:rFonts w:ascii="Times New Roman" w:hAnsi="Times New Roman" w:cs="Times New Roman"/>
          <w:sz w:val="20"/>
          <w:szCs w:val="20"/>
        </w:rPr>
        <w:t>of this Regulation.</w:t>
      </w:r>
    </w:p>
    <w:p w:rsidR="00A10A03" w:rsidRDefault="005950E9" w:rsidP="0080677B">
      <w:pPr>
        <w:jc w:val="both"/>
        <w:rPr>
          <w:rFonts w:ascii="Times New Roman" w:hAnsi="Times New Roman" w:cs="Times New Roman"/>
          <w:sz w:val="20"/>
          <w:szCs w:val="20"/>
        </w:rPr>
      </w:pPr>
      <w:r w:rsidRPr="0080677B">
        <w:rPr>
          <w:rFonts w:ascii="Times New Roman" w:hAnsi="Times New Roman" w:cs="Times New Roman"/>
          <w:bCs/>
          <w:sz w:val="20"/>
          <w:szCs w:val="20"/>
        </w:rPr>
        <w:t xml:space="preserve">This template contains </w:t>
      </w:r>
      <w:r w:rsidR="0018563D" w:rsidRPr="000E0034">
        <w:rPr>
          <w:rFonts w:ascii="Times New Roman" w:hAnsi="Times New Roman" w:cs="Times New Roman"/>
          <w:bCs/>
          <w:sz w:val="20"/>
          <w:szCs w:val="20"/>
        </w:rPr>
        <w:t xml:space="preserve">an </w:t>
      </w:r>
      <w:r w:rsidRPr="0080677B">
        <w:rPr>
          <w:rFonts w:ascii="Times New Roman" w:hAnsi="Times New Roman" w:cs="Times New Roman"/>
          <w:bCs/>
          <w:sz w:val="20"/>
          <w:szCs w:val="20"/>
        </w:rPr>
        <w:t>item-by-item</w:t>
      </w:r>
      <w:r w:rsidR="0018563D" w:rsidRPr="000E0034">
        <w:rPr>
          <w:rFonts w:ascii="Times New Roman" w:hAnsi="Times New Roman" w:cs="Times New Roman"/>
          <w:bCs/>
          <w:sz w:val="20"/>
          <w:szCs w:val="20"/>
        </w:rPr>
        <w:t xml:space="preserve"> list of</w:t>
      </w:r>
      <w:r w:rsidRPr="0080677B">
        <w:rPr>
          <w:rFonts w:ascii="Times New Roman" w:hAnsi="Times New Roman" w:cs="Times New Roman"/>
          <w:bCs/>
          <w:sz w:val="20"/>
          <w:szCs w:val="20"/>
        </w:rPr>
        <w:t xml:space="preserve"> structured products held </w:t>
      </w:r>
      <w:ins w:id="6" w:author="Author">
        <w:r w:rsidR="00BB388F">
          <w:rPr>
            <w:rFonts w:ascii="Times New Roman" w:hAnsi="Times New Roman" w:cs="Times New Roman"/>
            <w:bCs/>
            <w:sz w:val="20"/>
            <w:szCs w:val="20"/>
          </w:rPr>
          <w:t xml:space="preserve">directly </w:t>
        </w:r>
      </w:ins>
      <w:r w:rsidRPr="0080677B">
        <w:rPr>
          <w:rFonts w:ascii="Times New Roman" w:hAnsi="Times New Roman" w:cs="Times New Roman"/>
          <w:bCs/>
          <w:sz w:val="20"/>
          <w:szCs w:val="20"/>
        </w:rPr>
        <w:t>by the undertaking in its portfolio</w:t>
      </w:r>
      <w:ins w:id="7" w:author="Author">
        <w:r w:rsidR="00C21623">
          <w:rPr>
            <w:rFonts w:ascii="Times New Roman" w:hAnsi="Times New Roman" w:cs="Times New Roman"/>
            <w:bCs/>
            <w:sz w:val="20"/>
            <w:szCs w:val="20"/>
          </w:rPr>
          <w:t xml:space="preserve"> </w:t>
        </w:r>
        <w:r w:rsidR="00C21623">
          <w:rPr>
            <w:rFonts w:ascii="Times New Roman" w:hAnsi="Times New Roman" w:cs="Times New Roman"/>
            <w:sz w:val="20"/>
            <w:szCs w:val="20"/>
          </w:rPr>
          <w:t>(i.e. not on a look-through basis)</w:t>
        </w:r>
      </w:ins>
      <w:r w:rsidRPr="0080677B">
        <w:rPr>
          <w:rFonts w:ascii="Times New Roman" w:hAnsi="Times New Roman" w:cs="Times New Roman"/>
          <w:bCs/>
          <w:sz w:val="20"/>
          <w:szCs w:val="20"/>
        </w:rPr>
        <w:t xml:space="preserve">. Structured products are defined as assets falling into the asset categories </w:t>
      </w:r>
      <w:r w:rsidRPr="0080677B">
        <w:rPr>
          <w:rFonts w:ascii="Times New Roman" w:hAnsi="Times New Roman" w:cs="Times New Roman"/>
          <w:sz w:val="20"/>
          <w:szCs w:val="20"/>
        </w:rPr>
        <w:t>5 (Structured notes) and 6 (Collateralised securities)</w:t>
      </w:r>
      <w:r w:rsidR="00A10A03">
        <w:rPr>
          <w:rFonts w:ascii="Times New Roman" w:hAnsi="Times New Roman" w:cs="Times New Roman"/>
          <w:sz w:val="20"/>
          <w:szCs w:val="20"/>
        </w:rPr>
        <w:t>.</w:t>
      </w:r>
      <w:r w:rsidR="00D94547">
        <w:rPr>
          <w:rFonts w:ascii="Times New Roman" w:hAnsi="Times New Roman" w:cs="Times New Roman"/>
          <w:sz w:val="20"/>
          <w:szCs w:val="20"/>
        </w:rPr>
        <w:t xml:space="preserve"> </w:t>
      </w:r>
    </w:p>
    <w:p w:rsidR="0018563D" w:rsidRPr="00671B7E" w:rsidRDefault="00A10A03" w:rsidP="0080677B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This template shall only be reported </w:t>
      </w:r>
      <w:r w:rsidR="00D94547" w:rsidRPr="0080677B">
        <w:rPr>
          <w:rFonts w:ascii="Times New Roman" w:hAnsi="Times New Roman" w:cs="Times New Roman"/>
          <w:sz w:val="20"/>
          <w:szCs w:val="20"/>
        </w:rPr>
        <w:t>when the amount of structured products, measured as the ratio between assets classified as asset categories 5 (Structured notes) and 6 (Collateralised securities) as defined in Annex I</w:t>
      </w:r>
      <w:del w:id="8" w:author="Author">
        <w:r w:rsidR="00D94547" w:rsidRPr="0080677B" w:rsidDel="009D093B">
          <w:rPr>
            <w:rFonts w:ascii="Times New Roman" w:hAnsi="Times New Roman" w:cs="Times New Roman"/>
            <w:sz w:val="20"/>
            <w:szCs w:val="20"/>
          </w:rPr>
          <w:delText>II</w:delText>
        </w:r>
      </w:del>
      <w:ins w:id="9" w:author="Author">
        <w:r w:rsidR="009D093B">
          <w:rPr>
            <w:rFonts w:ascii="Times New Roman" w:hAnsi="Times New Roman" w:cs="Times New Roman"/>
            <w:sz w:val="20"/>
            <w:szCs w:val="20"/>
          </w:rPr>
          <w:t>V</w:t>
        </w:r>
      </w:ins>
      <w:r w:rsidR="00D94547" w:rsidRPr="0080677B">
        <w:rPr>
          <w:rFonts w:ascii="Times New Roman" w:hAnsi="Times New Roman" w:cs="Times New Roman"/>
          <w:sz w:val="20"/>
          <w:szCs w:val="20"/>
        </w:rPr>
        <w:t xml:space="preserve"> – Asset Categories of this Regulation and the sum of </w:t>
      </w:r>
      <w:r w:rsidRPr="000E0034">
        <w:rPr>
          <w:rFonts w:ascii="Times New Roman" w:hAnsi="Times New Roman" w:cs="Times New Roman"/>
          <w:sz w:val="20"/>
          <w:szCs w:val="20"/>
        </w:rPr>
        <w:t>item</w:t>
      </w:r>
      <w:r w:rsidR="00D94547" w:rsidRPr="0080677B">
        <w:rPr>
          <w:rFonts w:ascii="Times New Roman" w:hAnsi="Times New Roman" w:cs="Times New Roman"/>
          <w:sz w:val="20"/>
          <w:szCs w:val="20"/>
        </w:rPr>
        <w:t xml:space="preserve"> C0010/R0070 and C0010/R0220 of </w:t>
      </w:r>
      <w:ins w:id="10" w:author="Author">
        <w:r w:rsidR="009D093B">
          <w:rPr>
            <w:rFonts w:ascii="Times New Roman" w:hAnsi="Times New Roman" w:cs="Times New Roman"/>
            <w:sz w:val="20"/>
            <w:szCs w:val="20"/>
          </w:rPr>
          <w:t xml:space="preserve">template </w:t>
        </w:r>
      </w:ins>
      <w:r w:rsidR="00D94547" w:rsidRPr="0080677B">
        <w:rPr>
          <w:rFonts w:ascii="Times New Roman" w:hAnsi="Times New Roman" w:cs="Times New Roman"/>
          <w:sz w:val="20"/>
          <w:szCs w:val="20"/>
        </w:rPr>
        <w:t xml:space="preserve">S.02.01, is higher than </w:t>
      </w:r>
      <w:r w:rsidR="00966591">
        <w:rPr>
          <w:rFonts w:ascii="Times New Roman" w:hAnsi="Times New Roman" w:cs="Times New Roman"/>
          <w:sz w:val="20"/>
          <w:szCs w:val="20"/>
        </w:rPr>
        <w:t>5</w:t>
      </w:r>
      <w:r w:rsidR="00D94547" w:rsidRPr="0080677B">
        <w:rPr>
          <w:rFonts w:ascii="Times New Roman" w:hAnsi="Times New Roman" w:cs="Times New Roman"/>
          <w:sz w:val="20"/>
          <w:szCs w:val="20"/>
        </w:rPr>
        <w:t>%.</w:t>
      </w:r>
    </w:p>
    <w:p w:rsidR="00644A16" w:rsidRPr="0080677B" w:rsidRDefault="00644A16" w:rsidP="0080677B">
      <w:pPr>
        <w:jc w:val="both"/>
        <w:rPr>
          <w:rFonts w:ascii="Times New Roman" w:hAnsi="Times New Roman" w:cs="Times New Roman"/>
          <w:sz w:val="20"/>
          <w:szCs w:val="20"/>
        </w:rPr>
      </w:pPr>
      <w:r w:rsidRPr="0080677B">
        <w:rPr>
          <w:rFonts w:ascii="Times New Roman" w:hAnsi="Times New Roman" w:cs="Times New Roman"/>
          <w:sz w:val="20"/>
          <w:szCs w:val="20"/>
        </w:rPr>
        <w:t>In some cases the types of structured products (C0070) identify the derivative</w:t>
      </w:r>
      <w:r w:rsidR="00333872" w:rsidRPr="00671B7E">
        <w:rPr>
          <w:rFonts w:ascii="Times New Roman" w:hAnsi="Times New Roman" w:cs="Times New Roman"/>
          <w:sz w:val="20"/>
          <w:szCs w:val="20"/>
        </w:rPr>
        <w:t xml:space="preserve"> embedded in the structured product</w:t>
      </w:r>
      <w:r w:rsidRPr="0080677B">
        <w:rPr>
          <w:rFonts w:ascii="Times New Roman" w:hAnsi="Times New Roman" w:cs="Times New Roman"/>
          <w:sz w:val="20"/>
          <w:szCs w:val="20"/>
        </w:rPr>
        <w:t>. In this case this classification shall be used when the structure</w:t>
      </w:r>
      <w:r w:rsidR="00EA7810">
        <w:rPr>
          <w:rFonts w:ascii="Times New Roman" w:hAnsi="Times New Roman" w:cs="Times New Roman"/>
          <w:sz w:val="20"/>
          <w:szCs w:val="20"/>
        </w:rPr>
        <w:t>d</w:t>
      </w:r>
      <w:r w:rsidRPr="0080677B">
        <w:rPr>
          <w:rFonts w:ascii="Times New Roman" w:hAnsi="Times New Roman" w:cs="Times New Roman"/>
          <w:sz w:val="20"/>
          <w:szCs w:val="20"/>
        </w:rPr>
        <w:t xml:space="preserve"> product has the referred derivative embedded.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53"/>
        <w:gridCol w:w="2148"/>
        <w:gridCol w:w="5741"/>
      </w:tblGrid>
      <w:tr w:rsidR="007E024E" w:rsidRPr="00671B7E" w:rsidTr="005976C0">
        <w:trPr>
          <w:trHeight w:val="300"/>
        </w:trPr>
        <w:tc>
          <w:tcPr>
            <w:tcW w:w="1353" w:type="dxa"/>
            <w:noWrap/>
            <w:hideMark/>
          </w:tcPr>
          <w:p w:rsidR="007E024E" w:rsidRPr="0080677B" w:rsidRDefault="007E024E" w:rsidP="00211AAA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148" w:type="dxa"/>
            <w:hideMark/>
          </w:tcPr>
          <w:p w:rsidR="007E024E" w:rsidRPr="0080677B" w:rsidRDefault="007E024E" w:rsidP="00211AAA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067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ITEM</w:t>
            </w:r>
          </w:p>
        </w:tc>
        <w:tc>
          <w:tcPr>
            <w:tcW w:w="5741" w:type="dxa"/>
            <w:hideMark/>
          </w:tcPr>
          <w:p w:rsidR="007E024E" w:rsidRPr="0080677B" w:rsidRDefault="007E024E" w:rsidP="00211AAA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067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INSTRUCTIONS</w:t>
            </w:r>
          </w:p>
        </w:tc>
      </w:tr>
      <w:tr w:rsidR="007E024E" w:rsidRPr="00671B7E" w:rsidTr="005976C0">
        <w:trPr>
          <w:trHeight w:val="1290"/>
        </w:trPr>
        <w:tc>
          <w:tcPr>
            <w:tcW w:w="1353" w:type="dxa"/>
            <w:hideMark/>
          </w:tcPr>
          <w:p w:rsidR="00333872" w:rsidRPr="0080677B" w:rsidRDefault="00E27502" w:rsidP="0080677B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7A6FC3" w:rsidRPr="0080677B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="00864D10" w:rsidRPr="0080677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7A6FC3" w:rsidRPr="0080677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7E024E" w:rsidRPr="0080677B" w:rsidRDefault="00083E18" w:rsidP="0080677B">
            <w:pPr>
              <w:pStyle w:val="NoSpacing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333872" w:rsidRPr="0080677B">
              <w:rPr>
                <w:rFonts w:ascii="Times New Roman" w:hAnsi="Times New Roman" w:cs="Times New Roman"/>
                <w:sz w:val="20"/>
                <w:szCs w:val="20"/>
              </w:rPr>
              <w:t>A1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148" w:type="dxa"/>
            <w:hideMark/>
          </w:tcPr>
          <w:p w:rsidR="007E024E" w:rsidRPr="0080677B" w:rsidRDefault="00C345A2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1B7E">
              <w:rPr>
                <w:rFonts w:ascii="Times New Roman" w:hAnsi="Times New Roman" w:cs="Times New Roman"/>
                <w:sz w:val="20"/>
                <w:szCs w:val="20"/>
              </w:rPr>
              <w:t xml:space="preserve">Asset 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>ID Code</w:t>
            </w:r>
          </w:p>
        </w:tc>
        <w:tc>
          <w:tcPr>
            <w:tcW w:w="5741" w:type="dxa"/>
            <w:hideMark/>
          </w:tcPr>
          <w:p w:rsidR="00C345A2" w:rsidRDefault="00AE39A6" w:rsidP="0080677B">
            <w:pPr>
              <w:spacing w:after="240"/>
              <w:rPr>
                <w:ins w:id="11" w:author="Author"/>
                <w:rFonts w:ascii="Times New Roman" w:hAnsi="Times New Roman" w:cs="Times New Roman"/>
                <w:sz w:val="20"/>
                <w:szCs w:val="20"/>
              </w:rPr>
            </w:pP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The Identification code </w:t>
            </w:r>
            <w:r w:rsidR="00CE6C88" w:rsidRPr="0080677B">
              <w:rPr>
                <w:rFonts w:ascii="Times New Roman" w:hAnsi="Times New Roman" w:cs="Times New Roman"/>
                <w:sz w:val="20"/>
                <w:szCs w:val="20"/>
              </w:rPr>
              <w:t>of the structured product, as reported in S.06.02.</w:t>
            </w:r>
            <w:del w:id="12" w:author="Author">
              <w:r w:rsidR="0026690D" w:rsidRPr="0080677B" w:rsidDel="00B177A1">
                <w:rPr>
                  <w:rFonts w:ascii="Times New Roman" w:hAnsi="Times New Roman" w:cs="Times New Roman"/>
                  <w:sz w:val="20"/>
                  <w:szCs w:val="20"/>
                </w:rPr>
                <w:delText>b</w:delText>
              </w:r>
            </w:del>
            <w:r w:rsidR="00C345A2" w:rsidRPr="00671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345A2" w:rsidRPr="0080677B">
              <w:rPr>
                <w:rFonts w:ascii="Times New Roman" w:hAnsi="Times New Roman" w:cs="Times New Roman"/>
                <w:sz w:val="20"/>
                <w:szCs w:val="20"/>
              </w:rPr>
              <w:t>using the following priority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</w:t>
            </w:r>
            <w:r w:rsidR="006B1826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>ISO 6166 ISIN when available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</w:t>
            </w:r>
            <w:r w:rsidR="006B1826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>Other recogni</w:t>
            </w:r>
            <w:r w:rsidR="00F724F1" w:rsidRPr="0080677B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>ed codes (e.g.: CUSIP, Bloomberg Ticker, Reuters RIC)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</w:t>
            </w:r>
            <w:r w:rsidR="006B1826" w:rsidRPr="008067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 Code att</w:t>
            </w:r>
            <w:r w:rsidR="006B1826" w:rsidRPr="0080677B"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>ibuted by the undertaking, when the options above are not available</w:t>
            </w:r>
            <w:r w:rsidR="006B1826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. The code used </w:t>
            </w:r>
            <w:r w:rsidR="0026690D" w:rsidRPr="0080677B">
              <w:rPr>
                <w:rFonts w:ascii="Times New Roman" w:hAnsi="Times New Roman" w:cs="Times New Roman"/>
                <w:sz w:val="20"/>
                <w:szCs w:val="20"/>
              </w:rPr>
              <w:t>shall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 be </w:t>
            </w:r>
            <w:r w:rsidR="006B1826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kept 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>consistent over time</w:t>
            </w:r>
            <w:r w:rsidR="006B1826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 and </w:t>
            </w:r>
            <w:r w:rsidR="0056346C" w:rsidRPr="00671B7E">
              <w:rPr>
                <w:rFonts w:ascii="Times New Roman" w:hAnsi="Times New Roman" w:cs="Times New Roman"/>
                <w:sz w:val="20"/>
                <w:szCs w:val="20"/>
              </w:rPr>
              <w:t>shall</w:t>
            </w:r>
            <w:r w:rsidR="006B1826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 not be reused for other product</w:t>
            </w:r>
            <w:r w:rsidR="00C345A2" w:rsidRPr="00671B7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C21623" w:rsidRPr="0080677B" w:rsidRDefault="00C21623" w:rsidP="0080677B">
            <w:pPr>
              <w:spacing w:after="240"/>
              <w:rPr>
                <w:rFonts w:ascii="Times New Roman" w:hAnsi="Times New Roman" w:cs="Times New Roman"/>
                <w:sz w:val="20"/>
                <w:szCs w:val="20"/>
              </w:rPr>
            </w:pPr>
            <w:ins w:id="13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When the same Asset ID Code needs to be reported for one asset that is issued in 2 or more different currencies, </w:t>
              </w:r>
              <w:r w:rsidRPr="001616FE">
                <w:rPr>
                  <w:rFonts w:ascii="Times New Roman" w:hAnsi="Times New Roman" w:cs="Times New Roman"/>
                  <w:sz w:val="20"/>
                  <w:szCs w:val="20"/>
                </w:rPr>
                <w:t xml:space="preserve">it is necessary to specify  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the Asset ID code and the ISO </w:t>
              </w:r>
              <w:r w:rsidRPr="0061769B">
                <w:rPr>
                  <w:rFonts w:ascii="Times New Roman" w:hAnsi="Times New Roman" w:cs="Times New Roman"/>
                  <w:sz w:val="20"/>
                  <w:szCs w:val="20"/>
                </w:rPr>
                <w:t>4217 alphabetic code of the currency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>, as in the following example:</w:t>
              </w:r>
              <w:r w:rsidRPr="001616FE">
                <w:rPr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>“</w:t>
              </w:r>
              <w:proofErr w:type="spellStart"/>
              <w:r w:rsidRPr="001616FE">
                <w:rPr>
                  <w:rFonts w:ascii="Times New Roman" w:hAnsi="Times New Roman" w:cs="Times New Roman"/>
                  <w:sz w:val="20"/>
                  <w:szCs w:val="20"/>
                </w:rPr>
                <w:t>code+EUR</w:t>
              </w:r>
              <w:proofErr w:type="spellEnd"/>
              <w:r>
                <w:rPr>
                  <w:rFonts w:ascii="Times New Roman" w:hAnsi="Times New Roman" w:cs="Times New Roman"/>
                  <w:sz w:val="20"/>
                  <w:szCs w:val="20"/>
                </w:rPr>
                <w:t>”</w:t>
              </w:r>
            </w:ins>
          </w:p>
        </w:tc>
      </w:tr>
      <w:tr w:rsidR="003F1C05" w:rsidRPr="00671B7E" w:rsidTr="005976C0">
        <w:trPr>
          <w:trHeight w:val="1260"/>
        </w:trPr>
        <w:tc>
          <w:tcPr>
            <w:tcW w:w="1353" w:type="dxa"/>
            <w:hideMark/>
          </w:tcPr>
          <w:p w:rsidR="003F1C05" w:rsidRDefault="003F1C05" w:rsidP="0080677B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C0050</w:t>
            </w:r>
          </w:p>
          <w:p w:rsidR="00083E18" w:rsidRPr="0080677B" w:rsidRDefault="00083E18" w:rsidP="0080677B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(A1A)</w:t>
            </w:r>
          </w:p>
        </w:tc>
        <w:tc>
          <w:tcPr>
            <w:tcW w:w="2148" w:type="dxa"/>
            <w:hideMark/>
          </w:tcPr>
          <w:p w:rsidR="003F1C05" w:rsidRPr="0080677B" w:rsidRDefault="003F1C05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1B7E">
              <w:rPr>
                <w:rFonts w:ascii="Times New Roman" w:hAnsi="Times New Roman" w:cs="Times New Roman"/>
                <w:sz w:val="20"/>
                <w:szCs w:val="20"/>
              </w:rPr>
              <w:t xml:space="preserve">Asset </w:t>
            </w: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ID Code type</w:t>
            </w:r>
          </w:p>
        </w:tc>
        <w:tc>
          <w:tcPr>
            <w:tcW w:w="5741" w:type="dxa"/>
            <w:hideMark/>
          </w:tcPr>
          <w:p w:rsidR="003F1C05" w:rsidRPr="00671B7E" w:rsidRDefault="003F1C05" w:rsidP="0016200C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1B7E">
              <w:rPr>
                <w:rFonts w:ascii="Times New Roman" w:hAnsi="Times New Roman" w:cs="Times New Roman"/>
                <w:sz w:val="20"/>
                <w:szCs w:val="20"/>
              </w:rPr>
              <w:t>Type of ID Code used for the “Asset ID Code” item. One of the options in the following closed list shall be used:</w:t>
            </w:r>
          </w:p>
          <w:p w:rsidR="003F1C05" w:rsidRPr="00671B7E" w:rsidRDefault="003F1C05" w:rsidP="001620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1B7E">
              <w:rPr>
                <w:rFonts w:ascii="Times New Roman" w:hAnsi="Times New Roman" w:cs="Times New Roman"/>
                <w:sz w:val="20"/>
                <w:szCs w:val="20"/>
              </w:rPr>
              <w:t>1 - ISO/6166 for ISIN</w:t>
            </w:r>
          </w:p>
          <w:p w:rsidR="003F1C05" w:rsidRPr="00671B7E" w:rsidRDefault="003F1C05" w:rsidP="001620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1B7E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 w:rsidR="004418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71B7E">
              <w:rPr>
                <w:rFonts w:ascii="Times New Roman" w:hAnsi="Times New Roman" w:cs="Times New Roman"/>
                <w:sz w:val="20"/>
                <w:szCs w:val="20"/>
              </w:rPr>
              <w:t xml:space="preserve"> CUSIP (The Committee on Uniform Securities Identification Procedures number assigned by the CUSIP Service Bureau for U.S. and Canadian companies)</w:t>
            </w:r>
          </w:p>
          <w:p w:rsidR="003F1C05" w:rsidRPr="00671B7E" w:rsidRDefault="003F1C05" w:rsidP="001620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1B7E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  <w:r w:rsidR="004418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71B7E">
              <w:rPr>
                <w:rFonts w:ascii="Times New Roman" w:hAnsi="Times New Roman" w:cs="Times New Roman"/>
                <w:sz w:val="20"/>
                <w:szCs w:val="20"/>
              </w:rPr>
              <w:t xml:space="preserve"> SEDOL (Stock Exchange Daily Official List for the London Stock Exchange)</w:t>
            </w:r>
          </w:p>
          <w:p w:rsidR="003F1C05" w:rsidRPr="00F5036A" w:rsidRDefault="003F1C05" w:rsidP="0016200C">
            <w:pPr>
              <w:rPr>
                <w:rFonts w:ascii="Times New Roman" w:hAnsi="Times New Roman" w:cs="Times New Roman"/>
                <w:sz w:val="20"/>
                <w:szCs w:val="20"/>
                <w:lang w:val="de-DE"/>
                <w:rPrChange w:id="14" w:author="Author">
                  <w:rPr>
                    <w:rFonts w:ascii="Times New Roman" w:hAnsi="Times New Roman" w:cs="Times New Roman"/>
                    <w:sz w:val="20"/>
                    <w:szCs w:val="20"/>
                  </w:rPr>
                </w:rPrChange>
              </w:rPr>
            </w:pPr>
            <w:r w:rsidRPr="00F5036A">
              <w:rPr>
                <w:rFonts w:ascii="Times New Roman" w:hAnsi="Times New Roman" w:cs="Times New Roman"/>
                <w:sz w:val="20"/>
                <w:szCs w:val="20"/>
                <w:lang w:val="de-DE"/>
                <w:rPrChange w:id="15" w:author="Author">
                  <w:rPr>
                    <w:rFonts w:ascii="Times New Roman" w:hAnsi="Times New Roman" w:cs="Times New Roman"/>
                    <w:sz w:val="20"/>
                    <w:szCs w:val="20"/>
                  </w:rPr>
                </w:rPrChange>
              </w:rPr>
              <w:t xml:space="preserve">4 </w:t>
            </w:r>
            <w:del w:id="16" w:author="Author">
              <w:r w:rsidR="0044188A" w:rsidRPr="00F5036A" w:rsidDel="00BD0665">
                <w:rPr>
                  <w:rFonts w:ascii="Times New Roman" w:hAnsi="Times New Roman" w:cs="Times New Roman"/>
                  <w:sz w:val="20"/>
                  <w:szCs w:val="20"/>
                  <w:lang w:val="de-DE"/>
                  <w:rPrChange w:id="17" w:author="Author">
                    <w:rPr>
                      <w:rFonts w:ascii="Times New Roman" w:hAnsi="Times New Roman" w:cs="Times New Roman"/>
                      <w:sz w:val="20"/>
                      <w:szCs w:val="20"/>
                    </w:rPr>
                  </w:rPrChange>
                </w:rPr>
                <w:delText>-</w:delText>
              </w:r>
            </w:del>
            <w:ins w:id="18" w:author="Author">
              <w:r w:rsidR="00BD0665" w:rsidRPr="00F5036A">
                <w:rPr>
                  <w:rFonts w:ascii="Times New Roman" w:hAnsi="Times New Roman" w:cs="Times New Roman"/>
                  <w:sz w:val="20"/>
                  <w:szCs w:val="20"/>
                  <w:lang w:val="de-DE"/>
                  <w:rPrChange w:id="19" w:author="Author">
                    <w:rPr>
                      <w:rFonts w:ascii="Times New Roman" w:hAnsi="Times New Roman" w:cs="Times New Roman"/>
                      <w:sz w:val="20"/>
                      <w:szCs w:val="20"/>
                    </w:rPr>
                  </w:rPrChange>
                </w:rPr>
                <w:t>–</w:t>
              </w:r>
            </w:ins>
            <w:r w:rsidRPr="00F5036A">
              <w:rPr>
                <w:rFonts w:ascii="Times New Roman" w:hAnsi="Times New Roman" w:cs="Times New Roman"/>
                <w:sz w:val="20"/>
                <w:szCs w:val="20"/>
                <w:lang w:val="de-DE"/>
                <w:rPrChange w:id="20" w:author="Author">
                  <w:rPr>
                    <w:rFonts w:ascii="Times New Roman" w:hAnsi="Times New Roman" w:cs="Times New Roman"/>
                    <w:sz w:val="20"/>
                    <w:szCs w:val="20"/>
                  </w:rPr>
                </w:rPrChange>
              </w:rPr>
              <w:t xml:space="preserve"> </w:t>
            </w:r>
            <w:ins w:id="21" w:author="Author">
              <w:r w:rsidR="00DC0DB9" w:rsidRPr="00F5036A">
                <w:rPr>
                  <w:rFonts w:ascii="Times New Roman" w:hAnsi="Times New Roman" w:cs="Times New Roman"/>
                  <w:sz w:val="20"/>
                  <w:szCs w:val="20"/>
                  <w:lang w:val="de-DE"/>
                  <w:rPrChange w:id="22" w:author="Author">
                    <w:rPr>
                      <w:rFonts w:ascii="Times New Roman" w:hAnsi="Times New Roman" w:cs="Times New Roman"/>
                      <w:sz w:val="20"/>
                      <w:szCs w:val="20"/>
                    </w:rPr>
                  </w:rPrChange>
                </w:rPr>
                <w:t>WKN</w:t>
              </w:r>
              <w:r w:rsidR="00BD0665" w:rsidRPr="00F5036A">
                <w:rPr>
                  <w:rFonts w:ascii="Times New Roman" w:hAnsi="Times New Roman" w:cs="Times New Roman"/>
                  <w:sz w:val="20"/>
                  <w:szCs w:val="20"/>
                  <w:lang w:val="de-DE"/>
                  <w:rPrChange w:id="23" w:author="Author">
                    <w:rPr>
                      <w:rFonts w:ascii="Times New Roman" w:hAnsi="Times New Roman" w:cs="Times New Roman"/>
                      <w:sz w:val="20"/>
                      <w:szCs w:val="20"/>
                    </w:rPr>
                  </w:rPrChange>
                </w:rPr>
                <w:t xml:space="preserve"> (</w:t>
              </w:r>
            </w:ins>
            <w:del w:id="24" w:author="Author">
              <w:r w:rsidRPr="00F5036A" w:rsidDel="00DC0DB9">
                <w:rPr>
                  <w:rFonts w:ascii="Times New Roman" w:hAnsi="Times New Roman" w:cs="Times New Roman"/>
                  <w:sz w:val="20"/>
                  <w:szCs w:val="20"/>
                  <w:lang w:val="de-DE"/>
                  <w:rPrChange w:id="25" w:author="Author">
                    <w:rPr>
                      <w:rFonts w:ascii="Times New Roman" w:hAnsi="Times New Roman" w:cs="Times New Roman"/>
                      <w:sz w:val="20"/>
                      <w:szCs w:val="20"/>
                    </w:rPr>
                  </w:rPrChange>
                </w:rPr>
                <w:delText>WRT</w:delText>
              </w:r>
              <w:r w:rsidRPr="00F5036A" w:rsidDel="009D093B">
                <w:rPr>
                  <w:rFonts w:ascii="Times New Roman" w:hAnsi="Times New Roman" w:cs="Times New Roman"/>
                  <w:sz w:val="20"/>
                  <w:szCs w:val="20"/>
                  <w:lang w:val="de-DE"/>
                  <w:rPrChange w:id="26" w:author="Author">
                    <w:rPr>
                      <w:rFonts w:ascii="Times New Roman" w:hAnsi="Times New Roman" w:cs="Times New Roman"/>
                      <w:sz w:val="20"/>
                      <w:szCs w:val="20"/>
                    </w:rPr>
                  </w:rPrChange>
                </w:rPr>
                <w:delText xml:space="preserve"> (</w:delText>
              </w:r>
            </w:del>
            <w:r w:rsidRPr="00F5036A">
              <w:rPr>
                <w:rFonts w:ascii="Times New Roman" w:hAnsi="Times New Roman" w:cs="Times New Roman"/>
                <w:sz w:val="20"/>
                <w:szCs w:val="20"/>
                <w:lang w:val="de-DE"/>
                <w:rPrChange w:id="27" w:author="Author">
                  <w:rPr>
                    <w:rFonts w:ascii="Times New Roman" w:hAnsi="Times New Roman" w:cs="Times New Roman"/>
                    <w:sz w:val="20"/>
                    <w:szCs w:val="20"/>
                  </w:rPr>
                </w:rPrChange>
              </w:rPr>
              <w:t>Wertpapier Kenn-Num</w:t>
            </w:r>
            <w:ins w:id="28" w:author="Author">
              <w:r w:rsidR="00BD0665" w:rsidRPr="00F5036A">
                <w:rPr>
                  <w:rFonts w:ascii="Times New Roman" w:hAnsi="Times New Roman" w:cs="Times New Roman"/>
                  <w:sz w:val="20"/>
                  <w:szCs w:val="20"/>
                  <w:lang w:val="de-DE"/>
                  <w:rPrChange w:id="29" w:author="Author">
                    <w:rPr>
                      <w:rFonts w:ascii="Times New Roman" w:hAnsi="Times New Roman" w:cs="Times New Roman"/>
                      <w:sz w:val="20"/>
                      <w:szCs w:val="20"/>
                    </w:rPr>
                  </w:rPrChange>
                </w:rPr>
                <w:t>m</w:t>
              </w:r>
            </w:ins>
            <w:del w:id="30" w:author="Author">
              <w:r w:rsidRPr="00F5036A" w:rsidDel="00BD0665">
                <w:rPr>
                  <w:rFonts w:ascii="Times New Roman" w:hAnsi="Times New Roman" w:cs="Times New Roman"/>
                  <w:sz w:val="20"/>
                  <w:szCs w:val="20"/>
                  <w:lang w:val="de-DE"/>
                  <w:rPrChange w:id="31" w:author="Author">
                    <w:rPr>
                      <w:rFonts w:ascii="Times New Roman" w:hAnsi="Times New Roman" w:cs="Times New Roman"/>
                      <w:sz w:val="20"/>
                      <w:szCs w:val="20"/>
                    </w:rPr>
                  </w:rPrChange>
                </w:rPr>
                <w:delText>b</w:delText>
              </w:r>
            </w:del>
            <w:r w:rsidRPr="00F5036A">
              <w:rPr>
                <w:rFonts w:ascii="Times New Roman" w:hAnsi="Times New Roman" w:cs="Times New Roman"/>
                <w:sz w:val="20"/>
                <w:szCs w:val="20"/>
                <w:lang w:val="de-DE"/>
                <w:rPrChange w:id="32" w:author="Author">
                  <w:rPr>
                    <w:rFonts w:ascii="Times New Roman" w:hAnsi="Times New Roman" w:cs="Times New Roman"/>
                    <w:sz w:val="20"/>
                    <w:szCs w:val="20"/>
                  </w:rPr>
                </w:rPrChange>
              </w:rPr>
              <w:t>er, the alphanumeric German identification number</w:t>
            </w:r>
            <w:ins w:id="33" w:author="Author">
              <w:r w:rsidR="00BD0665">
                <w:rPr>
                  <w:rFonts w:ascii="Times New Roman" w:hAnsi="Times New Roman" w:cs="Times New Roman"/>
                  <w:sz w:val="20"/>
                  <w:szCs w:val="20"/>
                  <w:lang w:val="de-DE"/>
                </w:rPr>
                <w:t>)</w:t>
              </w:r>
            </w:ins>
            <w:del w:id="34" w:author="Author">
              <w:r w:rsidRPr="00F5036A" w:rsidDel="009D093B">
                <w:rPr>
                  <w:rFonts w:ascii="Times New Roman" w:hAnsi="Times New Roman" w:cs="Times New Roman"/>
                  <w:sz w:val="20"/>
                  <w:szCs w:val="20"/>
                  <w:lang w:val="de-DE"/>
                  <w:rPrChange w:id="35" w:author="Author">
                    <w:rPr>
                      <w:rFonts w:ascii="Times New Roman" w:hAnsi="Times New Roman" w:cs="Times New Roman"/>
                      <w:sz w:val="20"/>
                      <w:szCs w:val="20"/>
                    </w:rPr>
                  </w:rPrChange>
                </w:rPr>
                <w:delText>)</w:delText>
              </w:r>
            </w:del>
          </w:p>
          <w:p w:rsidR="003F1C05" w:rsidRPr="00671B7E" w:rsidRDefault="003F1C05" w:rsidP="001620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1B7E">
              <w:rPr>
                <w:rFonts w:ascii="Times New Roman" w:hAnsi="Times New Roman" w:cs="Times New Roman"/>
                <w:sz w:val="20"/>
                <w:szCs w:val="20"/>
              </w:rPr>
              <w:t>5 - Bloomberg Ticker (Bloomberg letters code that identify a company's securities)</w:t>
            </w:r>
          </w:p>
          <w:p w:rsidR="003F1C05" w:rsidRPr="00671B7E" w:rsidRDefault="003F1C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1B7E">
              <w:rPr>
                <w:rFonts w:ascii="Times New Roman" w:hAnsi="Times New Roman" w:cs="Times New Roman"/>
                <w:sz w:val="20"/>
                <w:szCs w:val="20"/>
              </w:rPr>
              <w:t>6 - BBGID (The Bloomberg Global ID)</w:t>
            </w:r>
          </w:p>
          <w:p w:rsidR="003F1C05" w:rsidRDefault="003F1C05" w:rsidP="0080677B">
            <w:pPr>
              <w:spacing w:line="276" w:lineRule="auto"/>
              <w:rPr>
                <w:ins w:id="36" w:author="Author"/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80677B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lastRenderedPageBreak/>
              <w:t>7 - Reuters RIC (Reuters instrument code)</w:t>
            </w:r>
          </w:p>
          <w:p w:rsidR="008E6E49" w:rsidRPr="00F5036A" w:rsidRDefault="008E6E49" w:rsidP="008E6E49">
            <w:pPr>
              <w:spacing w:line="276" w:lineRule="auto"/>
              <w:rPr>
                <w:ins w:id="37" w:author="Author"/>
                <w:rFonts w:ascii="Times New Roman" w:hAnsi="Times New Roman" w:cs="Times New Roman"/>
                <w:sz w:val="20"/>
                <w:szCs w:val="20"/>
                <w:rPrChange w:id="38" w:author="Author">
                  <w:rPr>
                    <w:ins w:id="39" w:author="Author"/>
                    <w:rFonts w:ascii="Times New Roman" w:hAnsi="Times New Roman" w:cs="Times New Roman"/>
                    <w:sz w:val="20"/>
                    <w:szCs w:val="20"/>
                    <w:lang w:val="de-DE"/>
                  </w:rPr>
                </w:rPrChange>
              </w:rPr>
            </w:pPr>
            <w:ins w:id="40" w:author="Author">
              <w:r>
                <w:rPr>
                  <w:rFonts w:ascii="Times New Roman" w:hAnsi="Times New Roman" w:cs="Times New Roman"/>
                  <w:sz w:val="20"/>
                  <w:szCs w:val="20"/>
                  <w:lang w:val="fr-FR"/>
                </w:rPr>
                <w:t xml:space="preserve">8 – </w:t>
              </w:r>
              <w:r w:rsidRPr="00F5036A">
                <w:rPr>
                  <w:rFonts w:ascii="Times New Roman" w:hAnsi="Times New Roman" w:cs="Times New Roman"/>
                  <w:sz w:val="20"/>
                  <w:szCs w:val="20"/>
                  <w:rPrChange w:id="41" w:author="Author">
                    <w:rPr>
                      <w:rFonts w:ascii="Times New Roman" w:hAnsi="Times New Roman" w:cs="Times New Roman"/>
                      <w:sz w:val="20"/>
                      <w:szCs w:val="20"/>
                      <w:lang w:val="de-DE"/>
                    </w:rPr>
                  </w:rPrChange>
                </w:rPr>
                <w:t>FIGI (Financial Instrument Global Identifier)</w:t>
              </w:r>
            </w:ins>
          </w:p>
          <w:p w:rsidR="008E6E49" w:rsidRPr="00F5036A" w:rsidDel="008E6E49" w:rsidRDefault="008E6E49" w:rsidP="0080677B">
            <w:pPr>
              <w:spacing w:line="276" w:lineRule="auto"/>
              <w:rPr>
                <w:del w:id="42" w:author="Author"/>
                <w:rFonts w:ascii="Times New Roman" w:hAnsi="Times New Roman" w:cs="Times New Roman"/>
                <w:sz w:val="20"/>
                <w:szCs w:val="20"/>
                <w:rPrChange w:id="43" w:author="Author">
                  <w:rPr>
                    <w:del w:id="44" w:author="Author"/>
                    <w:rFonts w:ascii="Times New Roman" w:hAnsi="Times New Roman" w:cs="Times New Roman"/>
                    <w:sz w:val="20"/>
                    <w:szCs w:val="20"/>
                    <w:lang w:val="de-DE"/>
                  </w:rPr>
                </w:rPrChange>
              </w:rPr>
            </w:pPr>
          </w:p>
          <w:p w:rsidR="003F1C05" w:rsidRPr="00671B7E" w:rsidRDefault="003F1C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del w:id="45" w:author="Author">
              <w:r w:rsidRPr="00671B7E" w:rsidDel="008E6E49">
                <w:rPr>
                  <w:rFonts w:ascii="Times New Roman" w:hAnsi="Times New Roman" w:cs="Times New Roman"/>
                  <w:sz w:val="20"/>
                  <w:szCs w:val="20"/>
                </w:rPr>
                <w:delText>8</w:delText>
              </w:r>
            </w:del>
            <w:ins w:id="46" w:author="Author">
              <w:r w:rsidR="008E6E49">
                <w:rPr>
                  <w:rFonts w:ascii="Times New Roman" w:hAnsi="Times New Roman" w:cs="Times New Roman"/>
                  <w:sz w:val="20"/>
                  <w:szCs w:val="20"/>
                </w:rPr>
                <w:t>9</w:t>
              </w:r>
            </w:ins>
            <w:r w:rsidRPr="00671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418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71B7E">
              <w:rPr>
                <w:rFonts w:ascii="Times New Roman" w:hAnsi="Times New Roman" w:cs="Times New Roman"/>
                <w:sz w:val="20"/>
                <w:szCs w:val="20"/>
              </w:rPr>
              <w:t xml:space="preserve"> Other code by members of the Association of National Numbering Agencies</w:t>
            </w:r>
          </w:p>
          <w:p w:rsidR="003F1C05" w:rsidRDefault="008E6E49" w:rsidP="0080677B">
            <w:pPr>
              <w:rPr>
                <w:ins w:id="47" w:author="Author"/>
                <w:rFonts w:ascii="Times New Roman" w:hAnsi="Times New Roman" w:cs="Times New Roman"/>
                <w:sz w:val="20"/>
                <w:szCs w:val="20"/>
              </w:rPr>
            </w:pPr>
            <w:ins w:id="48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>9</w:t>
              </w:r>
            </w:ins>
            <w:r w:rsidR="003F1C05" w:rsidRPr="00671B7E">
              <w:rPr>
                <w:rFonts w:ascii="Times New Roman" w:hAnsi="Times New Roman" w:cs="Times New Roman"/>
                <w:sz w:val="20"/>
                <w:szCs w:val="20"/>
              </w:rPr>
              <w:t xml:space="preserve">9 - Code attributed by the undertaking </w:t>
            </w:r>
          </w:p>
          <w:p w:rsidR="00C21623" w:rsidRDefault="00C21623" w:rsidP="0080677B">
            <w:pPr>
              <w:rPr>
                <w:ins w:id="49" w:author="Author"/>
                <w:rFonts w:ascii="Times New Roman" w:hAnsi="Times New Roman" w:cs="Times New Roman"/>
                <w:sz w:val="20"/>
                <w:szCs w:val="20"/>
              </w:rPr>
            </w:pPr>
          </w:p>
          <w:p w:rsidR="00C21623" w:rsidRPr="0080677B" w:rsidRDefault="00C21623" w:rsidP="008067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ins w:id="50" w:author="Author">
              <w:del w:id="51" w:author="Author">
                <w:r w:rsidDel="00AE2E1E">
                  <w:rPr>
                    <w:rFonts w:ascii="Times New Roman" w:hAnsi="Times New Roman" w:cs="Times New Roman"/>
                    <w:sz w:val="20"/>
                    <w:szCs w:val="20"/>
                  </w:rPr>
                  <w:delText xml:space="preserve">When the same Asset ID Code needs to be reported for one asset that is issued in 2 or more different currencies, </w:delText>
                </w:r>
                <w:r w:rsidRPr="001616FE" w:rsidDel="00AE2E1E">
                  <w:rPr>
                    <w:rFonts w:ascii="Times New Roman" w:hAnsi="Times New Roman" w:cs="Times New Roman"/>
                    <w:sz w:val="20"/>
                    <w:szCs w:val="20"/>
                  </w:rPr>
                  <w:delText>it is necessary to specify the</w:delText>
                </w:r>
                <w:r w:rsidDel="00AE2E1E">
                  <w:rPr>
                    <w:rFonts w:ascii="Times New Roman" w:hAnsi="Times New Roman" w:cs="Times New Roman"/>
                    <w:sz w:val="20"/>
                    <w:szCs w:val="20"/>
                  </w:rPr>
                  <w:delText xml:space="preserve"> Asset ID Code and the currency code.</w:delText>
                </w:r>
                <w:r w:rsidRPr="001616FE" w:rsidDel="00AE2E1E">
                  <w:rPr>
                    <w:rFonts w:ascii="Times New Roman" w:hAnsi="Times New Roman" w:cs="Times New Roman"/>
                    <w:sz w:val="20"/>
                    <w:szCs w:val="20"/>
                  </w:rPr>
                  <w:delText xml:space="preserve"> </w:delText>
                </w:r>
                <w:r w:rsidDel="00AE2E1E">
                  <w:rPr>
                    <w:rFonts w:ascii="Times New Roman" w:hAnsi="Times New Roman" w:cs="Times New Roman"/>
                    <w:sz w:val="20"/>
                    <w:szCs w:val="20"/>
                  </w:rPr>
                  <w:delText>In this case, the Asset ID Code Type shall include option 9 and the option of the original Asset ID Code, as in the following example</w:delText>
                </w:r>
                <w:r w:rsidRPr="001616FE" w:rsidDel="00AE2E1E">
                  <w:rPr>
                    <w:rFonts w:ascii="Times New Roman" w:hAnsi="Times New Roman" w:cs="Times New Roman"/>
                    <w:sz w:val="20"/>
                    <w:szCs w:val="20"/>
                  </w:rPr>
                  <w:delText xml:space="preserve">: </w:delText>
                </w:r>
                <w:r w:rsidDel="00AE2E1E">
                  <w:rPr>
                    <w:rFonts w:ascii="Times New Roman" w:hAnsi="Times New Roman" w:cs="Times New Roman"/>
                    <w:sz w:val="20"/>
                    <w:szCs w:val="20"/>
                  </w:rPr>
                  <w:delText>“9</w:delText>
                </w:r>
                <w:r w:rsidRPr="001616FE" w:rsidDel="00AE2E1E">
                  <w:rPr>
                    <w:rFonts w:ascii="Times New Roman" w:hAnsi="Times New Roman" w:cs="Times New Roman"/>
                    <w:sz w:val="20"/>
                    <w:szCs w:val="20"/>
                  </w:rPr>
                  <w:delText>/</w:delText>
                </w:r>
                <w:r w:rsidDel="00AE2E1E">
                  <w:rPr>
                    <w:rFonts w:ascii="Times New Roman" w:hAnsi="Times New Roman" w:cs="Times New Roman"/>
                    <w:sz w:val="20"/>
                    <w:szCs w:val="20"/>
                  </w:rPr>
                  <w:delText>1”.</w:delText>
                </w:r>
              </w:del>
              <w:r w:rsidR="00AE2E1E">
                <w:rPr>
                  <w:rFonts w:ascii="Times New Roman" w:hAnsi="Times New Roman" w:cs="Times New Roman"/>
                  <w:sz w:val="20"/>
                  <w:szCs w:val="20"/>
                </w:rPr>
                <w:t xml:space="preserve">When the same Asset ID Code needs to be reported for one asset that is issued in 2 or more different currencies and the code in C0040 is defined by Asset ID code and the ISO </w:t>
              </w:r>
              <w:r w:rsidR="00AE2E1E" w:rsidRPr="0061769B">
                <w:rPr>
                  <w:rFonts w:ascii="Times New Roman" w:hAnsi="Times New Roman" w:cs="Times New Roman"/>
                  <w:sz w:val="20"/>
                  <w:szCs w:val="20"/>
                </w:rPr>
                <w:t>4217 alphabetic code of the currency</w:t>
              </w:r>
              <w:r w:rsidR="00AE2E1E">
                <w:rPr>
                  <w:rFonts w:ascii="Times New Roman" w:hAnsi="Times New Roman" w:cs="Times New Roman"/>
                  <w:sz w:val="20"/>
                  <w:szCs w:val="20"/>
                </w:rPr>
                <w:t xml:space="preserve">, the Asset ID Code Type shall refer to option 9 and the option of the original Asset ID Code, as in the following example for which the code reported was ISIN </w:t>
              </w:r>
              <w:proofErr w:type="spellStart"/>
              <w:r w:rsidR="00AE2E1E">
                <w:rPr>
                  <w:rFonts w:ascii="Times New Roman" w:hAnsi="Times New Roman" w:cs="Times New Roman"/>
                  <w:sz w:val="20"/>
                  <w:szCs w:val="20"/>
                </w:rPr>
                <w:t>code+currency</w:t>
              </w:r>
              <w:proofErr w:type="spellEnd"/>
              <w:r w:rsidR="00AE2E1E" w:rsidRPr="001616FE">
                <w:rPr>
                  <w:rFonts w:ascii="Times New Roman" w:hAnsi="Times New Roman" w:cs="Times New Roman"/>
                  <w:sz w:val="20"/>
                  <w:szCs w:val="20"/>
                </w:rPr>
                <w:t xml:space="preserve">: </w:t>
              </w:r>
              <w:r w:rsidR="00AE2E1E">
                <w:rPr>
                  <w:rFonts w:ascii="Times New Roman" w:hAnsi="Times New Roman" w:cs="Times New Roman"/>
                  <w:sz w:val="20"/>
                  <w:szCs w:val="20"/>
                </w:rPr>
                <w:t>“9</w:t>
              </w:r>
              <w:r w:rsidR="00AE2E1E" w:rsidRPr="001616FE">
                <w:rPr>
                  <w:rFonts w:ascii="Times New Roman" w:hAnsi="Times New Roman" w:cs="Times New Roman"/>
                  <w:sz w:val="20"/>
                  <w:szCs w:val="20"/>
                </w:rPr>
                <w:t>/</w:t>
              </w:r>
              <w:r w:rsidR="00AE2E1E">
                <w:rPr>
                  <w:rFonts w:ascii="Times New Roman" w:hAnsi="Times New Roman" w:cs="Times New Roman"/>
                  <w:sz w:val="20"/>
                  <w:szCs w:val="20"/>
                </w:rPr>
                <w:t>1”.</w:t>
              </w:r>
            </w:ins>
          </w:p>
        </w:tc>
      </w:tr>
      <w:tr w:rsidR="007E024E" w:rsidRPr="00671B7E" w:rsidTr="005976C0">
        <w:trPr>
          <w:trHeight w:val="1140"/>
        </w:trPr>
        <w:tc>
          <w:tcPr>
            <w:tcW w:w="1353" w:type="dxa"/>
            <w:hideMark/>
          </w:tcPr>
          <w:p w:rsidR="007E024E" w:rsidRPr="00671B7E" w:rsidRDefault="00E27502" w:rsidP="0080677B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80677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</w:t>
            </w:r>
            <w:r w:rsidR="007A6FC3" w:rsidRPr="0080677B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="00864D10" w:rsidRPr="0080677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7A6FC3" w:rsidRPr="0080677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333872" w:rsidRPr="0080677B" w:rsidRDefault="00333872" w:rsidP="0080677B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671B7E">
              <w:rPr>
                <w:rFonts w:ascii="Times New Roman" w:hAnsi="Times New Roman" w:cs="Times New Roman"/>
                <w:sz w:val="20"/>
                <w:szCs w:val="20"/>
              </w:rPr>
              <w:t>(A5)</w:t>
            </w:r>
          </w:p>
        </w:tc>
        <w:tc>
          <w:tcPr>
            <w:tcW w:w="2148" w:type="dxa"/>
            <w:hideMark/>
          </w:tcPr>
          <w:p w:rsidR="007E024E" w:rsidRPr="0080677B" w:rsidRDefault="007E024E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Collateral type</w:t>
            </w:r>
          </w:p>
        </w:tc>
        <w:tc>
          <w:tcPr>
            <w:tcW w:w="5741" w:type="dxa"/>
            <w:hideMark/>
          </w:tcPr>
          <w:p w:rsidR="00333872" w:rsidRPr="00671B7E" w:rsidRDefault="007E024E" w:rsidP="0080677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Identify the type of </w:t>
            </w:r>
            <w:proofErr w:type="gramStart"/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collateral,</w:t>
            </w:r>
            <w:proofErr w:type="gramEnd"/>
            <w:r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 using the </w:t>
            </w:r>
            <w:r w:rsidR="0004479A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assets </w:t>
            </w: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categories defined in </w:t>
            </w:r>
            <w:r w:rsidR="0004479A" w:rsidRPr="0080677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Annex </w:t>
            </w:r>
            <w:r w:rsidR="00C345A2" w:rsidRPr="000E0034">
              <w:rPr>
                <w:rFonts w:ascii="Times New Roman" w:hAnsi="Times New Roman" w:cs="Times New Roman"/>
                <w:bCs/>
                <w:sz w:val="20"/>
                <w:szCs w:val="20"/>
              </w:rPr>
              <w:t>I</w:t>
            </w:r>
            <w:del w:id="52" w:author="Author">
              <w:r w:rsidR="00C345A2" w:rsidRPr="000E0034" w:rsidDel="009D093B">
                <w:rPr>
                  <w:rFonts w:ascii="Times New Roman" w:hAnsi="Times New Roman" w:cs="Times New Roman"/>
                  <w:bCs/>
                  <w:sz w:val="20"/>
                  <w:szCs w:val="20"/>
                </w:rPr>
                <w:delText>II</w:delText>
              </w:r>
            </w:del>
            <w:ins w:id="53" w:author="Author">
              <w:r w:rsidR="009D093B">
                <w:rPr>
                  <w:rFonts w:ascii="Times New Roman" w:hAnsi="Times New Roman" w:cs="Times New Roman"/>
                  <w:bCs/>
                  <w:sz w:val="20"/>
                  <w:szCs w:val="20"/>
                </w:rPr>
                <w:t>V</w:t>
              </w:r>
            </w:ins>
            <w:r w:rsidR="0004479A" w:rsidRPr="0080677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– </w:t>
            </w:r>
            <w:r w:rsidR="000E0034" w:rsidRPr="0080677B">
              <w:rPr>
                <w:rFonts w:ascii="Times New Roman" w:hAnsi="Times New Roman" w:cs="Times New Roman"/>
                <w:bCs/>
                <w:sz w:val="20"/>
                <w:szCs w:val="20"/>
              </w:rPr>
              <w:t>Assets</w:t>
            </w:r>
            <w:r w:rsidR="0004479A" w:rsidRPr="0080677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Categories</w:t>
            </w: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333872" w:rsidRPr="000E00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One of the options</w:t>
            </w:r>
            <w:r w:rsidR="00333872" w:rsidRPr="00671B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in the following closed list shall be used:</w:t>
            </w:r>
            <w:r w:rsidR="00333872" w:rsidRPr="00671B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br/>
              <w:t>1 - Government bonds</w:t>
            </w:r>
          </w:p>
          <w:p w:rsidR="00333872" w:rsidRPr="00671B7E" w:rsidRDefault="00333872" w:rsidP="0080677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671B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2 - Corporate bonds</w:t>
            </w:r>
          </w:p>
          <w:p w:rsidR="00333872" w:rsidRPr="00671B7E" w:rsidRDefault="00333872" w:rsidP="0080677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671B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3 - Equity</w:t>
            </w:r>
          </w:p>
          <w:p w:rsidR="00333872" w:rsidRPr="00671B7E" w:rsidRDefault="00333872" w:rsidP="0080677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671B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4 - Collective Investment </w:t>
            </w:r>
            <w:r w:rsidR="00781B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Undertakings</w:t>
            </w:r>
          </w:p>
          <w:p w:rsidR="00333872" w:rsidRPr="00671B7E" w:rsidRDefault="00333872" w:rsidP="0080677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671B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5 - Structured notes</w:t>
            </w:r>
          </w:p>
          <w:p w:rsidR="00333872" w:rsidRPr="00671B7E" w:rsidRDefault="00333872" w:rsidP="0080677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671B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6 - </w:t>
            </w:r>
            <w:proofErr w:type="spellStart"/>
            <w:r w:rsidRPr="00671B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Collateralised</w:t>
            </w:r>
            <w:proofErr w:type="spellEnd"/>
            <w:r w:rsidRPr="00671B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securities</w:t>
            </w:r>
          </w:p>
          <w:p w:rsidR="00333872" w:rsidRPr="00671B7E" w:rsidRDefault="00333872" w:rsidP="0080677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671B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7 - Cash and deposits</w:t>
            </w:r>
          </w:p>
          <w:p w:rsidR="00333872" w:rsidRPr="00671B7E" w:rsidRDefault="00333872" w:rsidP="0080677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671B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8 - Mortgages and loans</w:t>
            </w:r>
          </w:p>
          <w:p w:rsidR="00333872" w:rsidRPr="00671B7E" w:rsidRDefault="00333872" w:rsidP="0080677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671B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9 - Properties</w:t>
            </w:r>
          </w:p>
          <w:p w:rsidR="00333872" w:rsidRDefault="00C21623" w:rsidP="0080677B">
            <w:pPr>
              <w:rPr>
                <w:ins w:id="54" w:author="Author"/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ins w:id="55" w:author="Author">
              <w:r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en-US" w:eastAsia="pt-PT"/>
                </w:rPr>
                <w:t>0</w:t>
              </w:r>
            </w:ins>
            <w:del w:id="56" w:author="Author">
              <w:r w:rsidR="00333872" w:rsidRPr="00671B7E" w:rsidDel="00C21623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en-US" w:eastAsia="pt-PT"/>
                </w:rPr>
                <w:delText>10</w:delText>
              </w:r>
            </w:del>
            <w:r w:rsidR="00333872" w:rsidRPr="00671B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- Other investments</w:t>
            </w:r>
          </w:p>
          <w:p w:rsidR="008514B5" w:rsidRPr="00671B7E" w:rsidRDefault="00C21623" w:rsidP="0080677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ins w:id="57" w:author="Author">
              <w:r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en-US" w:eastAsia="pt-PT"/>
                </w:rPr>
                <w:t>10 – No collateral</w:t>
              </w:r>
            </w:ins>
          </w:p>
          <w:p w:rsidR="007E024E" w:rsidRPr="0080677B" w:rsidRDefault="007E024E" w:rsidP="00C345A2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677B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When more than one category of collateral exists for one </w:t>
            </w:r>
            <w:r w:rsidR="006B1826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single </w:t>
            </w: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structured </w:t>
            </w:r>
            <w:r w:rsidR="0004479A" w:rsidRPr="0080677B">
              <w:rPr>
                <w:rFonts w:ascii="Times New Roman" w:hAnsi="Times New Roman" w:cs="Times New Roman"/>
                <w:sz w:val="20"/>
                <w:szCs w:val="20"/>
              </w:rPr>
              <w:t>product</w:t>
            </w: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, the most representative one shall be reported.</w:t>
            </w:r>
          </w:p>
        </w:tc>
      </w:tr>
      <w:tr w:rsidR="007E024E" w:rsidRPr="00671B7E" w:rsidTr="0080677B">
        <w:trPr>
          <w:trHeight w:val="629"/>
        </w:trPr>
        <w:tc>
          <w:tcPr>
            <w:tcW w:w="1353" w:type="dxa"/>
            <w:hideMark/>
          </w:tcPr>
          <w:p w:rsidR="00DF66F1" w:rsidRPr="00B3586A" w:rsidRDefault="00E27502" w:rsidP="0080677B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7A6FC3" w:rsidRPr="0080677B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="00864D10" w:rsidRPr="0080677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7A6FC3" w:rsidRPr="0080677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7E024E" w:rsidRPr="0080677B" w:rsidRDefault="00DF66F1" w:rsidP="0080677B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B3586A">
              <w:rPr>
                <w:rFonts w:ascii="Times New Roman" w:hAnsi="Times New Roman" w:cs="Times New Roman"/>
                <w:sz w:val="20"/>
                <w:szCs w:val="20"/>
              </w:rPr>
              <w:t>(A2)</w:t>
            </w:r>
          </w:p>
        </w:tc>
        <w:tc>
          <w:tcPr>
            <w:tcW w:w="2148" w:type="dxa"/>
            <w:hideMark/>
          </w:tcPr>
          <w:p w:rsidR="007E024E" w:rsidRPr="0080677B" w:rsidRDefault="007E024E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Type of structured product</w:t>
            </w:r>
          </w:p>
        </w:tc>
        <w:tc>
          <w:tcPr>
            <w:tcW w:w="5741" w:type="dxa"/>
            <w:hideMark/>
          </w:tcPr>
          <w:p w:rsidR="00A41FF2" w:rsidRPr="0080677B" w:rsidRDefault="007E024E" w:rsidP="0080677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Identify the type of structure</w:t>
            </w:r>
            <w:r w:rsidR="006B1826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 of the product</w:t>
            </w: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. One of the options in the following closed list shall be used:</w:t>
            </w:r>
            <w:r w:rsidRPr="0080677B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A41FF2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1 – Credit </w:t>
            </w:r>
            <w:r w:rsidR="00FA44C6">
              <w:rPr>
                <w:rFonts w:ascii="Times New Roman" w:hAnsi="Times New Roman" w:cs="Times New Roman"/>
                <w:sz w:val="20"/>
                <w:szCs w:val="20"/>
              </w:rPr>
              <w:t>linked</w:t>
            </w:r>
            <w:r w:rsidR="00A41FF2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 notes</w:t>
            </w:r>
          </w:p>
          <w:p w:rsidR="00E6799D" w:rsidRDefault="007E024E" w:rsidP="0080677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Security or deposit with an embedded </w:t>
            </w:r>
            <w:r w:rsidR="00FA44C6">
              <w:rPr>
                <w:rFonts w:ascii="Times New Roman" w:hAnsi="Times New Roman" w:cs="Times New Roman"/>
                <w:sz w:val="20"/>
                <w:szCs w:val="20"/>
              </w:rPr>
              <w:t xml:space="preserve">credit </w:t>
            </w: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derivative</w:t>
            </w:r>
            <w:r w:rsidR="00FA44C6">
              <w:rPr>
                <w:rFonts w:ascii="Times New Roman" w:hAnsi="Times New Roman" w:cs="Times New Roman"/>
                <w:sz w:val="20"/>
                <w:szCs w:val="20"/>
              </w:rPr>
              <w:t xml:space="preserve"> (e.g.</w:t>
            </w: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A44C6" w:rsidRPr="0080677B">
              <w:rPr>
                <w:rFonts w:ascii="Times New Roman" w:hAnsi="Times New Roman" w:cs="Times New Roman"/>
                <w:sz w:val="20"/>
                <w:szCs w:val="20"/>
              </w:rPr>
              <w:t>credit default swaps or credit default options</w:t>
            </w:r>
            <w:r w:rsidR="00FA44C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FA44C6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F66F1" w:rsidRPr="00B3586A" w:rsidRDefault="00C95227" w:rsidP="0080677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6A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B3586A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>onstant maturity swaps</w:t>
            </w:r>
          </w:p>
          <w:p w:rsidR="00DF66F1" w:rsidRPr="00B3586A" w:rsidRDefault="00DF66F1" w:rsidP="0080677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6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del w:id="58" w:author="Author">
              <w:r w:rsidR="009E6C81" w:rsidRPr="0080677B" w:rsidDel="00AE2E1E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i.e. </w:delText>
              </w:r>
            </w:del>
            <w:proofErr w:type="gramStart"/>
            <w:r w:rsidR="009E6C81" w:rsidRPr="0080677B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>ecurity</w:t>
            </w:r>
            <w:proofErr w:type="gramEnd"/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 with an embedded interest rate swap, where the floating interest portion is reset periodically according to a fixed maturity market rate</w:t>
            </w:r>
            <w:r w:rsidR="003234F3" w:rsidRPr="0080677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B3586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A41FF2" w:rsidRPr="00B3586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C95227" w:rsidRPr="00B358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9E6C81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5227" w:rsidRPr="00B3586A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>sset backed securities</w:t>
            </w:r>
          </w:p>
          <w:p w:rsidR="00DF66F1" w:rsidRPr="00B3586A" w:rsidRDefault="00DF66F1" w:rsidP="0080677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6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del w:id="59" w:author="Author">
              <w:r w:rsidR="009E6C81" w:rsidRPr="0080677B" w:rsidDel="00AE2E1E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i.e. </w:delText>
              </w:r>
            </w:del>
            <w:proofErr w:type="gramStart"/>
            <w:r w:rsidR="009E6C81" w:rsidRPr="0080677B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>ecurity</w:t>
            </w:r>
            <w:proofErr w:type="gramEnd"/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 that has an asset as collateral</w:t>
            </w:r>
            <w:r w:rsidRPr="00B3586A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A41FF2" w:rsidRPr="00B3586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C95227" w:rsidRPr="00B358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C95227" w:rsidRPr="00B3586A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>ortgage backed securities</w:t>
            </w:r>
          </w:p>
          <w:p w:rsidR="00DF66F1" w:rsidRPr="00B3586A" w:rsidRDefault="00DF66F1" w:rsidP="0080677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6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del w:id="60" w:author="Author">
              <w:r w:rsidR="009E6C81" w:rsidRPr="0080677B" w:rsidDel="00AE2E1E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i.e. </w:delText>
              </w:r>
            </w:del>
            <w:proofErr w:type="gramStart"/>
            <w:r w:rsidR="009E6C81" w:rsidRPr="0080677B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>ecurity</w:t>
            </w:r>
            <w:proofErr w:type="gramEnd"/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 that has real estate as collateral</w:t>
            </w:r>
            <w:r w:rsidRPr="00B3586A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A41FF2" w:rsidRPr="0080677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C95227" w:rsidRPr="00B358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9E6C81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5227" w:rsidRPr="00B3586A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>ommercial mortgage backed securities</w:t>
            </w:r>
          </w:p>
          <w:p w:rsidR="00DF66F1" w:rsidRPr="00B3586A" w:rsidRDefault="00DF66F1" w:rsidP="0080677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6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del w:id="61" w:author="Author">
              <w:r w:rsidR="009E6C81" w:rsidRPr="0080677B" w:rsidDel="00AE2E1E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i.e. </w:delText>
              </w:r>
            </w:del>
            <w:proofErr w:type="gramStart"/>
            <w:r w:rsidR="009E6C81" w:rsidRPr="0080677B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>ecurity</w:t>
            </w:r>
            <w:proofErr w:type="gramEnd"/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 that has real estate as collateral such as retail properties, office properties, industrial properties, multifamily housing and hotels</w:t>
            </w:r>
            <w:r w:rsidRPr="00B3586A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A41FF2" w:rsidRPr="0080677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C95227" w:rsidRPr="00B358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9E6C81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5227" w:rsidRPr="00B3586A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>ollateralised debt obligations</w:t>
            </w:r>
          </w:p>
          <w:p w:rsidR="00D373DB" w:rsidRPr="00B3586A" w:rsidRDefault="00DF66F1" w:rsidP="0080677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6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del w:id="62" w:author="Author">
              <w:r w:rsidR="009E6C81" w:rsidRPr="0080677B" w:rsidDel="00AE2E1E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i.e. </w:delText>
              </w:r>
            </w:del>
            <w:proofErr w:type="gramStart"/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>structured</w:t>
            </w:r>
            <w:proofErr w:type="gramEnd"/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 debt security backed by a portfolio consisting of secured or unsecured bonds issued by corporate or sovereign obligators, or secured or unsecured loans made to corporate commercial and industrial loan costumers of lending banks</w:t>
            </w:r>
            <w:r w:rsidRPr="00B3586A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  <w:p w:rsidR="00DF66F1" w:rsidRPr="00B3586A" w:rsidRDefault="00A41FF2" w:rsidP="0080677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C95227" w:rsidRPr="00B358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9E6C81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5227" w:rsidRPr="00B3586A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>ollateralised loan obligations</w:t>
            </w:r>
          </w:p>
          <w:p w:rsidR="00DF66F1" w:rsidRPr="00B3586A" w:rsidRDefault="00DF66F1" w:rsidP="0080677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6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del w:id="63" w:author="Author">
              <w:r w:rsidR="009E6C81" w:rsidRPr="0080677B" w:rsidDel="00AE2E1E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i.e. </w:delText>
              </w:r>
            </w:del>
            <w:proofErr w:type="gramStart"/>
            <w:r w:rsidR="009E6C81" w:rsidRPr="0080677B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>ecurity</w:t>
            </w:r>
            <w:proofErr w:type="gramEnd"/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 that as underlying a trust of a portfolio of loans where the cash-flows from the security are derived from the portfolio</w:t>
            </w:r>
            <w:r w:rsidRPr="00B3586A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A41FF2" w:rsidRPr="0080677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C95227" w:rsidRPr="00B358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C95227" w:rsidRPr="00B3586A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>ollateralised mortgage obligations</w:t>
            </w:r>
          </w:p>
          <w:p w:rsidR="00DF66F1" w:rsidRPr="00B3586A" w:rsidRDefault="00DF66F1" w:rsidP="0080677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6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del w:id="64" w:author="Author">
              <w:r w:rsidR="009E6C81" w:rsidRPr="0080677B" w:rsidDel="00AE2E1E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i.e. </w:delText>
              </w:r>
            </w:del>
            <w:proofErr w:type="gramStart"/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>investment-grade</w:t>
            </w:r>
            <w:proofErr w:type="gramEnd"/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 security backed by a pool of bonds, loans and other assets</w:t>
            </w:r>
            <w:r w:rsidRPr="00B3586A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A41FF2" w:rsidRPr="0080677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C95227" w:rsidRPr="00B358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C95227" w:rsidRPr="00B3586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>nterest rate-linked notes and deposits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A41FF2" w:rsidRPr="0080677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C95227" w:rsidRPr="00B358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C95227" w:rsidRPr="00B3586A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>quity-linked and Equity Index Linked notes and deposits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A41FF2" w:rsidRPr="0080677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C95227" w:rsidRPr="00B358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9E6C81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>FX and commodity-linked notes and deposits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A41FF2" w:rsidRPr="0080677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C95227" w:rsidRPr="00B358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C95227" w:rsidRPr="00B3586A">
              <w:rPr>
                <w:rFonts w:ascii="Times New Roman" w:hAnsi="Times New Roman" w:cs="Times New Roman"/>
                <w:sz w:val="20"/>
                <w:szCs w:val="20"/>
              </w:rPr>
              <w:t>H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>ybrid linked notes and deposits</w:t>
            </w:r>
            <w:r w:rsidR="00FD2E93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E6C81" w:rsidRPr="0080677B" w:rsidRDefault="00FD2E93" w:rsidP="0080677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(i</w:t>
            </w:r>
            <w:r w:rsidR="009E6C81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t 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includes </w:t>
            </w:r>
            <w:del w:id="65" w:author="Author">
              <w:r w:rsidR="007E024E" w:rsidRPr="0080677B" w:rsidDel="00AE2E1E">
                <w:rPr>
                  <w:rFonts w:ascii="Times New Roman" w:hAnsi="Times New Roman" w:cs="Times New Roman"/>
                  <w:sz w:val="20"/>
                  <w:szCs w:val="20"/>
                </w:rPr>
                <w:delText>R</w:delText>
              </w:r>
            </w:del>
            <w:ins w:id="66" w:author="Author">
              <w:r w:rsidR="00AE2E1E">
                <w:rPr>
                  <w:rFonts w:ascii="Times New Roman" w:hAnsi="Times New Roman" w:cs="Times New Roman"/>
                  <w:sz w:val="20"/>
                  <w:szCs w:val="20"/>
                </w:rPr>
                <w:t>r</w:t>
              </w:r>
            </w:ins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eal </w:t>
            </w:r>
            <w:del w:id="67" w:author="Author">
              <w:r w:rsidR="007E024E" w:rsidRPr="0080677B" w:rsidDel="00AE2E1E">
                <w:rPr>
                  <w:rFonts w:ascii="Times New Roman" w:hAnsi="Times New Roman" w:cs="Times New Roman"/>
                  <w:sz w:val="20"/>
                  <w:szCs w:val="20"/>
                </w:rPr>
                <w:delText>E</w:delText>
              </w:r>
            </w:del>
            <w:ins w:id="68" w:author="Author">
              <w:r w:rsidR="00AE2E1E">
                <w:rPr>
                  <w:rFonts w:ascii="Times New Roman" w:hAnsi="Times New Roman" w:cs="Times New Roman"/>
                  <w:sz w:val="20"/>
                  <w:szCs w:val="20"/>
                </w:rPr>
                <w:t>e</w:t>
              </w:r>
            </w:ins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>state</w:t>
            </w: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 a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>nd equity securities</w:t>
            </w: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A41FF2" w:rsidRPr="0080677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C95227" w:rsidRPr="00B358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9C7761" w:rsidRPr="00B3586A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>arket-linked notes and deposits</w:t>
            </w:r>
          </w:p>
          <w:p w:rsidR="007E024E" w:rsidRPr="0080677B" w:rsidRDefault="00A41FF2" w:rsidP="00A8039E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C95227" w:rsidRPr="00B358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9C7761" w:rsidRPr="00B3586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nsurance-linked </w:t>
            </w:r>
            <w:r w:rsidR="00B03ED3" w:rsidRPr="0080677B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otes and deposits, including </w:t>
            </w:r>
            <w:r w:rsidR="009E6C81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notes covering 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>Catastrophe and Weather Risk as well as Mortality Risk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A8039E" w:rsidRPr="00B3586A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  <w:r w:rsidR="00C95227" w:rsidRPr="00B358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9E6C81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7761" w:rsidRPr="00B3586A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>ther</w:t>
            </w:r>
            <w:r w:rsidR="009E6C81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s not covered by the previous </w:t>
            </w:r>
            <w:r w:rsidR="00B03ED3" w:rsidRPr="0080677B">
              <w:rPr>
                <w:rFonts w:ascii="Times New Roman" w:hAnsi="Times New Roman" w:cs="Times New Roman"/>
                <w:sz w:val="20"/>
                <w:szCs w:val="20"/>
              </w:rPr>
              <w:t>options</w:t>
            </w:r>
          </w:p>
        </w:tc>
      </w:tr>
      <w:tr w:rsidR="007E024E" w:rsidRPr="00671B7E" w:rsidTr="005976C0">
        <w:trPr>
          <w:trHeight w:val="1530"/>
        </w:trPr>
        <w:tc>
          <w:tcPr>
            <w:tcW w:w="1353" w:type="dxa"/>
            <w:hideMark/>
          </w:tcPr>
          <w:p w:rsidR="005C2CC9" w:rsidRPr="00671B7E" w:rsidRDefault="00E27502" w:rsidP="0080677B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7A6FC3" w:rsidRPr="0080677B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="00864D10" w:rsidRPr="0080677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7A6FC3" w:rsidRPr="0080677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7E024E" w:rsidRPr="0080677B" w:rsidRDefault="00083E18" w:rsidP="0080677B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5C2CC9" w:rsidRPr="00671B7E">
              <w:rPr>
                <w:rFonts w:ascii="Times New Roman" w:hAnsi="Times New Roman" w:cs="Times New Roman"/>
                <w:sz w:val="20"/>
                <w:szCs w:val="20"/>
              </w:rPr>
              <w:t>A3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148" w:type="dxa"/>
            <w:hideMark/>
          </w:tcPr>
          <w:p w:rsidR="007E024E" w:rsidRPr="0080677B" w:rsidRDefault="007E024E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Capital protection</w:t>
            </w:r>
          </w:p>
        </w:tc>
        <w:tc>
          <w:tcPr>
            <w:tcW w:w="5741" w:type="dxa"/>
            <w:hideMark/>
          </w:tcPr>
          <w:p w:rsidR="00CA3715" w:rsidRPr="0080677B" w:rsidRDefault="007E024E" w:rsidP="0080677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Identify whether the product has capital protection. One of the options in the following closed list shall be used:</w:t>
            </w:r>
            <w:r w:rsidRPr="0080677B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A8039E" w:rsidRPr="00671B7E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42469E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4956AD" w:rsidRPr="0080677B">
              <w:rPr>
                <w:rFonts w:ascii="Times New Roman" w:hAnsi="Times New Roman" w:cs="Times New Roman"/>
                <w:sz w:val="20"/>
                <w:szCs w:val="20"/>
              </w:rPr>
              <w:t>Full capital protection</w:t>
            </w:r>
            <w:r w:rsidRPr="0080677B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A8039E" w:rsidRPr="00671B7E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 w:rsidR="0042469E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Partial</w:t>
            </w:r>
            <w:r w:rsidR="004956AD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 capital protection</w:t>
            </w:r>
          </w:p>
          <w:p w:rsidR="007E024E" w:rsidRPr="0080677B" w:rsidRDefault="00A8039E" w:rsidP="00F016B4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1B7E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  <w:r w:rsidR="0042469E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  <w:r w:rsidR="004956AD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 capital protection</w:t>
            </w:r>
          </w:p>
        </w:tc>
      </w:tr>
      <w:tr w:rsidR="007E024E" w:rsidRPr="00671B7E" w:rsidTr="0080677B">
        <w:trPr>
          <w:trHeight w:val="488"/>
        </w:trPr>
        <w:tc>
          <w:tcPr>
            <w:tcW w:w="1353" w:type="dxa"/>
            <w:hideMark/>
          </w:tcPr>
          <w:p w:rsidR="007E024E" w:rsidRPr="00671B7E" w:rsidRDefault="00E27502" w:rsidP="0080677B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7A6FC3" w:rsidRPr="0080677B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="00864D10" w:rsidRPr="0080677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7A6FC3" w:rsidRPr="0080677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5C2CC9" w:rsidRPr="0080677B" w:rsidRDefault="00083E18" w:rsidP="0080677B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5C2CC9" w:rsidRPr="00671B7E">
              <w:rPr>
                <w:rFonts w:ascii="Times New Roman" w:hAnsi="Times New Roman" w:cs="Times New Roman"/>
                <w:sz w:val="20"/>
                <w:szCs w:val="20"/>
              </w:rPr>
              <w:t>A6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148" w:type="dxa"/>
            <w:hideMark/>
          </w:tcPr>
          <w:p w:rsidR="007E024E" w:rsidRPr="0080677B" w:rsidRDefault="007E024E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Underlying security / index / portfolio</w:t>
            </w:r>
          </w:p>
        </w:tc>
        <w:tc>
          <w:tcPr>
            <w:tcW w:w="5741" w:type="dxa"/>
            <w:hideMark/>
          </w:tcPr>
          <w:p w:rsidR="00473006" w:rsidRPr="0080677B" w:rsidRDefault="007E024E" w:rsidP="0080677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Describe the type of underlying</w:t>
            </w:r>
            <w:r w:rsidR="00721B17" w:rsidRPr="0080677B">
              <w:rPr>
                <w:rFonts w:ascii="Times New Roman" w:hAnsi="Times New Roman" w:cs="Times New Roman"/>
                <w:sz w:val="20"/>
                <w:szCs w:val="20"/>
              </w:rPr>
              <w:t>. One of the options in</w:t>
            </w: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 the following closed list</w:t>
            </w:r>
            <w:r w:rsidR="00721B17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 shall be used</w:t>
            </w: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80677B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8D6C95" w:rsidRPr="00671B7E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- Equity and Funds</w:t>
            </w:r>
            <w:r w:rsidR="00473006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469E" w:rsidRPr="0080677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del w:id="69" w:author="Author">
              <w:r w:rsidR="00473006" w:rsidRPr="0080677B" w:rsidDel="00AE2E1E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i.e. </w:delText>
              </w:r>
            </w:del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a selected group or basket of equities</w:t>
            </w:r>
            <w:r w:rsidR="0042469E" w:rsidRPr="0080677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80677B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8D6C95" w:rsidRPr="00671B7E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38012D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urrency</w:t>
            </w:r>
            <w:r w:rsidR="0042469E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del w:id="70" w:author="Author">
              <w:r w:rsidR="00473006" w:rsidRPr="0080677B" w:rsidDel="00AE2E1E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i.e. </w:delText>
              </w:r>
            </w:del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a selected group or basket of currencies</w:t>
            </w:r>
            <w:r w:rsidR="0042469E" w:rsidRPr="0080677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80677B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8D6C95" w:rsidRPr="00671B7E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38012D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nterest rate and yields</w:t>
            </w:r>
            <w:r w:rsidR="00473006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469E" w:rsidRPr="0080677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del w:id="71" w:author="Author">
              <w:r w:rsidR="00473006" w:rsidRPr="0080677B" w:rsidDel="00AE2E1E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i.e. </w:delText>
              </w:r>
            </w:del>
            <w:r w:rsidR="0042469E" w:rsidRPr="0080677B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ond indices, yield curves, differences in prevailing interest rates on shorter and longer-term maturities, credit spreads, inflation rates and other interest rate or yield benchmarks</w:t>
            </w:r>
            <w:r w:rsidR="0042469E" w:rsidRPr="0080677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80677B">
              <w:rPr>
                <w:rFonts w:ascii="Times New Roman" w:hAnsi="Times New Roman" w:cs="Times New Roman"/>
                <w:sz w:val="20"/>
                <w:szCs w:val="20"/>
              </w:rPr>
              <w:br/>
            </w:r>
            <w:del w:id="72" w:author="Author">
              <w:r w:rsidR="00721B17" w:rsidRPr="0080677B" w:rsidDel="00AE2E1E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 </w:delText>
              </w:r>
            </w:del>
            <w:r w:rsidR="008D6C95" w:rsidRPr="00671B7E"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38012D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ommodities</w:t>
            </w:r>
            <w:r w:rsidR="00473006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469E" w:rsidRPr="0080677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del w:id="73" w:author="Author">
              <w:r w:rsidR="00473006" w:rsidRPr="0080677B" w:rsidDel="00AE2E1E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i.e. </w:delText>
              </w:r>
            </w:del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a selected, basic good or group of goods)</w:t>
            </w:r>
            <w:r w:rsidRPr="0080677B">
              <w:rPr>
                <w:rFonts w:ascii="Times New Roman" w:hAnsi="Times New Roman" w:cs="Times New Roman"/>
                <w:sz w:val="20"/>
                <w:szCs w:val="20"/>
              </w:rPr>
              <w:br/>
            </w:r>
            <w:del w:id="74" w:author="Author">
              <w:r w:rsidR="00721B17" w:rsidRPr="0080677B" w:rsidDel="00AE2E1E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 </w:delText>
              </w:r>
            </w:del>
            <w:r w:rsidR="008D6C95" w:rsidRPr="00671B7E">
              <w:rPr>
                <w:rFonts w:ascii="Times New Roman" w:hAnsi="Times New Roman" w:cs="Times New Roman"/>
                <w:sz w:val="20"/>
                <w:szCs w:val="20"/>
              </w:rPr>
              <w:t xml:space="preserve">5 </w:t>
            </w: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38012D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ndex</w:t>
            </w:r>
            <w:r w:rsidR="00473006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469E" w:rsidRPr="0080677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del w:id="75" w:author="Author">
              <w:r w:rsidR="00473006" w:rsidRPr="0080677B" w:rsidDel="00AE2E1E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i.e. </w:delText>
              </w:r>
            </w:del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performance of a selected index</w:t>
            </w:r>
            <w:r w:rsidR="0042469E" w:rsidRPr="0080677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80677B">
              <w:rPr>
                <w:rFonts w:ascii="Times New Roman" w:hAnsi="Times New Roman" w:cs="Times New Roman"/>
                <w:sz w:val="20"/>
                <w:szCs w:val="20"/>
              </w:rPr>
              <w:br/>
            </w:r>
            <w:del w:id="76" w:author="Author">
              <w:r w:rsidR="00721B17" w:rsidRPr="0080677B" w:rsidDel="00AE2E1E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</w:delText>
              </w:r>
              <w:r w:rsidR="008D6C95" w:rsidRPr="00671B7E" w:rsidDel="00AE2E1E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</w:delText>
              </w:r>
            </w:del>
            <w:r w:rsidR="008D6C95" w:rsidRPr="00671B7E">
              <w:rPr>
                <w:rFonts w:ascii="Times New Roman" w:hAnsi="Times New Roman" w:cs="Times New Roman"/>
                <w:sz w:val="20"/>
                <w:szCs w:val="20"/>
              </w:rPr>
              <w:t xml:space="preserve">6 </w:t>
            </w: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38012D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ulti</w:t>
            </w:r>
            <w:r w:rsidR="0042469E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del w:id="77" w:author="Author">
              <w:r w:rsidR="00473006" w:rsidRPr="0080677B" w:rsidDel="00AE2E1E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i.e. </w:delText>
              </w:r>
            </w:del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allowing for a combination of the possible types listed above</w:t>
            </w:r>
            <w:r w:rsidR="0042469E" w:rsidRPr="0080677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473006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E024E" w:rsidRPr="0080677B" w:rsidRDefault="00642D24" w:rsidP="00AE2E1E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del w:id="78" w:author="Author">
              <w:r w:rsidRPr="0080677B" w:rsidDel="00AE2E1E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 </w:delText>
              </w:r>
            </w:del>
            <w:r w:rsidR="001C6BF5" w:rsidRPr="00671B7E">
              <w:rPr>
                <w:rFonts w:ascii="Times New Roman" w:hAnsi="Times New Roman" w:cs="Times New Roman"/>
                <w:sz w:val="20"/>
                <w:szCs w:val="20"/>
              </w:rPr>
              <w:t xml:space="preserve">9 </w:t>
            </w:r>
            <w:r w:rsidR="00473006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38012D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473006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thers not covered by the previous </w:t>
            </w:r>
            <w:r w:rsidR="00B03ED3" w:rsidRPr="0080677B">
              <w:rPr>
                <w:rFonts w:ascii="Times New Roman" w:hAnsi="Times New Roman" w:cs="Times New Roman"/>
                <w:sz w:val="20"/>
                <w:szCs w:val="20"/>
              </w:rPr>
              <w:t>options</w:t>
            </w:r>
            <w:r w:rsidR="00473006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 (e.g. other economic indicators)</w:t>
            </w:r>
          </w:p>
        </w:tc>
      </w:tr>
      <w:tr w:rsidR="00D373DB" w:rsidRPr="00671B7E" w:rsidTr="005976C0">
        <w:trPr>
          <w:trHeight w:val="1470"/>
        </w:trPr>
        <w:tc>
          <w:tcPr>
            <w:tcW w:w="1353" w:type="dxa"/>
            <w:hideMark/>
          </w:tcPr>
          <w:p w:rsidR="005C2CC9" w:rsidRPr="00671B7E" w:rsidRDefault="00E27502" w:rsidP="0080677B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7A6FC3" w:rsidRPr="0080677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864D10" w:rsidRPr="0080677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7A6FC3" w:rsidRPr="0080677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7E024E" w:rsidRPr="0080677B" w:rsidRDefault="00083E18" w:rsidP="0080677B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5C2CC9" w:rsidRPr="00671B7E">
              <w:rPr>
                <w:rFonts w:ascii="Times New Roman" w:hAnsi="Times New Roman" w:cs="Times New Roman"/>
                <w:sz w:val="20"/>
                <w:szCs w:val="20"/>
              </w:rPr>
              <w:t>A8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148" w:type="dxa"/>
            <w:hideMark/>
          </w:tcPr>
          <w:p w:rsidR="007E024E" w:rsidRPr="0080677B" w:rsidRDefault="007E024E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Callable or </w:t>
            </w:r>
            <w:proofErr w:type="spellStart"/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Putable</w:t>
            </w:r>
            <w:proofErr w:type="spellEnd"/>
          </w:p>
        </w:tc>
        <w:tc>
          <w:tcPr>
            <w:tcW w:w="5741" w:type="dxa"/>
            <w:hideMark/>
          </w:tcPr>
          <w:p w:rsidR="00473006" w:rsidRPr="0080677B" w:rsidRDefault="007E024E" w:rsidP="0080677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473006" w:rsidRPr="0080677B">
              <w:rPr>
                <w:rFonts w:ascii="Times New Roman" w:hAnsi="Times New Roman" w:cs="Times New Roman"/>
                <w:sz w:val="20"/>
                <w:szCs w:val="20"/>
              </w:rPr>
              <w:t>dentify</w:t>
            </w: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 whether the product has </w:t>
            </w:r>
            <w:proofErr w:type="gramStart"/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call</w:t>
            </w:r>
            <w:proofErr w:type="gramEnd"/>
            <w:r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 and/or put features, or both</w:t>
            </w:r>
            <w:ins w:id="79" w:author="Author">
              <w:r w:rsidR="008041E1">
                <w:rPr>
                  <w:rFonts w:ascii="Times New Roman" w:hAnsi="Times New Roman" w:cs="Times New Roman"/>
                  <w:sz w:val="20"/>
                  <w:szCs w:val="20"/>
                </w:rPr>
                <w:t>, if applicable</w:t>
              </w:r>
            </w:ins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. One of the options in the following closed list shall be used:</w:t>
            </w:r>
            <w:r w:rsidRPr="0080677B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1C6BF5" w:rsidRPr="00671B7E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8217A7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Call</w:t>
            </w:r>
            <w:r w:rsidR="00CE6C88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 by the buyer</w:t>
            </w:r>
          </w:p>
          <w:p w:rsidR="00CE6C88" w:rsidRPr="0080677B" w:rsidRDefault="001C6BF5" w:rsidP="0080677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1B7E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 w:rsidR="008217A7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CE6C88" w:rsidRPr="0080677B">
              <w:rPr>
                <w:rFonts w:ascii="Times New Roman" w:hAnsi="Times New Roman" w:cs="Times New Roman"/>
                <w:sz w:val="20"/>
                <w:szCs w:val="20"/>
              </w:rPr>
              <w:t>Call by the seller</w:t>
            </w:r>
          </w:p>
          <w:p w:rsidR="00CE6C88" w:rsidRPr="0080677B" w:rsidRDefault="001C6BF5" w:rsidP="0080677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1B7E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  <w:r w:rsidR="008217A7" w:rsidRPr="008067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473006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>Put</w:t>
            </w:r>
            <w:r w:rsidR="00CE6C88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 by the buyer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71B7E"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  <w:r w:rsidR="008217A7" w:rsidRPr="008067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CE6C88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 Put by the seller</w:t>
            </w:r>
          </w:p>
          <w:p w:rsidR="007E024E" w:rsidRPr="0080677B" w:rsidRDefault="001C6BF5" w:rsidP="00F016B4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1B7E">
              <w:rPr>
                <w:rFonts w:ascii="Times New Roman" w:hAnsi="Times New Roman" w:cs="Times New Roman"/>
                <w:sz w:val="20"/>
                <w:szCs w:val="20"/>
              </w:rPr>
              <w:t xml:space="preserve">5 </w:t>
            </w:r>
            <w:r w:rsidR="008217A7" w:rsidRPr="008067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473006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E6C88" w:rsidRPr="0080677B">
              <w:rPr>
                <w:rFonts w:ascii="Times New Roman" w:hAnsi="Times New Roman" w:cs="Times New Roman"/>
                <w:sz w:val="20"/>
                <w:szCs w:val="20"/>
              </w:rPr>
              <w:t>Any combination of the previous options</w:t>
            </w:r>
          </w:p>
        </w:tc>
      </w:tr>
      <w:tr w:rsidR="00D373DB" w:rsidRPr="00671B7E" w:rsidTr="005976C0">
        <w:trPr>
          <w:trHeight w:val="1245"/>
        </w:trPr>
        <w:tc>
          <w:tcPr>
            <w:tcW w:w="1353" w:type="dxa"/>
            <w:hideMark/>
          </w:tcPr>
          <w:p w:rsidR="007E024E" w:rsidRPr="00671B7E" w:rsidRDefault="00E27502" w:rsidP="0080677B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7A6FC3" w:rsidRPr="0080677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864D10" w:rsidRPr="0080677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7A6FC3" w:rsidRPr="0080677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5C2CC9" w:rsidRPr="0080677B" w:rsidRDefault="00083E18" w:rsidP="0080677B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5C2CC9" w:rsidRPr="00671B7E">
              <w:rPr>
                <w:rFonts w:ascii="Times New Roman" w:hAnsi="Times New Roman" w:cs="Times New Roman"/>
                <w:sz w:val="20"/>
                <w:szCs w:val="20"/>
              </w:rPr>
              <w:t>A15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148" w:type="dxa"/>
            <w:hideMark/>
          </w:tcPr>
          <w:p w:rsidR="007E024E" w:rsidRPr="0080677B" w:rsidRDefault="007E024E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Synthetic structured product</w:t>
            </w:r>
          </w:p>
        </w:tc>
        <w:tc>
          <w:tcPr>
            <w:tcW w:w="5741" w:type="dxa"/>
            <w:hideMark/>
          </w:tcPr>
          <w:p w:rsidR="007E024E" w:rsidRPr="0080677B" w:rsidRDefault="007E024E" w:rsidP="00E015EA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Identify </w:t>
            </w:r>
            <w:r w:rsidR="001C6BF5" w:rsidRPr="00671B7E">
              <w:rPr>
                <w:rFonts w:ascii="Times New Roman" w:hAnsi="Times New Roman" w:cs="Times New Roman"/>
                <w:sz w:val="20"/>
                <w:szCs w:val="20"/>
              </w:rPr>
              <w:t xml:space="preserve">if it is a </w:t>
            </w: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structured products without</w:t>
            </w:r>
            <w:r w:rsidR="00574B52">
              <w:rPr>
                <w:rFonts w:ascii="Times New Roman" w:hAnsi="Times New Roman" w:cs="Times New Roman"/>
                <w:sz w:val="20"/>
                <w:szCs w:val="20"/>
              </w:rPr>
              <w:t xml:space="preserve"> any</w:t>
            </w: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 transfer of assets (e.g. products that will not give rise to any delivery of assets</w:t>
            </w:r>
            <w:r w:rsidR="0040432E" w:rsidRPr="0080677B">
              <w:rPr>
                <w:rFonts w:ascii="Times New Roman" w:hAnsi="Times New Roman" w:cs="Times New Roman"/>
                <w:sz w:val="20"/>
                <w:szCs w:val="20"/>
              </w:rPr>
              <w:t>, except cash,</w:t>
            </w: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 if an adverse / favo</w:t>
            </w:r>
            <w:r w:rsidR="00473006" w:rsidRPr="0080677B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rable event occurs). One of the options in the following closed list shall be used:</w:t>
            </w:r>
            <w:r w:rsidRPr="0080677B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1C6BF5" w:rsidRPr="00497DA8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574B52" w:rsidRPr="0080677B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473006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74B52" w:rsidRPr="0080677B">
              <w:rPr>
                <w:rFonts w:ascii="Times New Roman" w:hAnsi="Times New Roman" w:cs="Times New Roman"/>
                <w:sz w:val="20"/>
                <w:szCs w:val="20"/>
              </w:rPr>
              <w:t>Structured product without any transfer of asset</w:t>
            </w:r>
            <w:r w:rsidRPr="0080677B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1C6BF5" w:rsidRPr="00497DA8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 w:rsidR="00574B52" w:rsidRPr="0080677B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473006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74B52" w:rsidRPr="0080677B">
              <w:rPr>
                <w:rFonts w:ascii="Times New Roman" w:hAnsi="Times New Roman" w:cs="Times New Roman"/>
                <w:sz w:val="20"/>
                <w:szCs w:val="20"/>
              </w:rPr>
              <w:t>Structured product with transfer of asset</w:t>
            </w:r>
          </w:p>
        </w:tc>
      </w:tr>
      <w:tr w:rsidR="00D373DB" w:rsidRPr="00671B7E" w:rsidTr="005976C0">
        <w:trPr>
          <w:trHeight w:val="1140"/>
        </w:trPr>
        <w:tc>
          <w:tcPr>
            <w:tcW w:w="1353" w:type="dxa"/>
            <w:hideMark/>
          </w:tcPr>
          <w:p w:rsidR="005C2CC9" w:rsidRPr="00671B7E" w:rsidRDefault="00E27502" w:rsidP="0080677B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7A6FC3" w:rsidRPr="0080677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64D10" w:rsidRPr="0080677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A6FC3" w:rsidRPr="0080677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7E024E" w:rsidRPr="0080677B" w:rsidRDefault="00083E18" w:rsidP="0080677B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5C2CC9" w:rsidRPr="00671B7E">
              <w:rPr>
                <w:rFonts w:ascii="Times New Roman" w:hAnsi="Times New Roman" w:cs="Times New Roman"/>
                <w:sz w:val="20"/>
                <w:szCs w:val="20"/>
              </w:rPr>
              <w:t>A16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148" w:type="dxa"/>
            <w:hideMark/>
          </w:tcPr>
          <w:p w:rsidR="007E024E" w:rsidRPr="0080677B" w:rsidRDefault="007E024E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Prepayment structured product</w:t>
            </w:r>
          </w:p>
        </w:tc>
        <w:tc>
          <w:tcPr>
            <w:tcW w:w="5741" w:type="dxa"/>
            <w:hideMark/>
          </w:tcPr>
          <w:p w:rsidR="008217A7" w:rsidRPr="0080677B" w:rsidRDefault="007E024E" w:rsidP="0080677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Identify </w:t>
            </w:r>
            <w:r w:rsidR="001C6BF5" w:rsidRPr="00671B7E">
              <w:rPr>
                <w:rFonts w:ascii="Times New Roman" w:hAnsi="Times New Roman" w:cs="Times New Roman"/>
                <w:sz w:val="20"/>
                <w:szCs w:val="20"/>
              </w:rPr>
              <w:t xml:space="preserve">if it is a </w:t>
            </w: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structured products which have the possibility of prepayment, considered as an early unscheduled return of principal.</w:t>
            </w:r>
            <w:r w:rsidR="00473006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 One of the options in the following closed list shall be used:</w:t>
            </w:r>
            <w:r w:rsidR="00473006" w:rsidRPr="0080677B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1C6BF5" w:rsidRPr="00497DA8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E015EA" w:rsidRPr="0080677B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473006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015EA" w:rsidRPr="0080677B">
              <w:rPr>
                <w:rFonts w:ascii="Times New Roman" w:hAnsi="Times New Roman" w:cs="Times New Roman"/>
                <w:sz w:val="20"/>
                <w:szCs w:val="20"/>
              </w:rPr>
              <w:t>Prepayment structured product</w:t>
            </w:r>
          </w:p>
          <w:p w:rsidR="007E024E" w:rsidRPr="0080677B" w:rsidRDefault="001C6BF5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7DA8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 w:rsidR="00E015EA" w:rsidRPr="0080677B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473006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015EA" w:rsidRPr="0080677B">
              <w:rPr>
                <w:rFonts w:ascii="Times New Roman" w:hAnsi="Times New Roman" w:cs="Times New Roman"/>
                <w:sz w:val="20"/>
                <w:szCs w:val="20"/>
              </w:rPr>
              <w:t>Not a prepayment structured product</w:t>
            </w:r>
          </w:p>
        </w:tc>
      </w:tr>
      <w:tr w:rsidR="00D373DB" w:rsidRPr="00671B7E" w:rsidTr="005976C0">
        <w:trPr>
          <w:trHeight w:val="570"/>
        </w:trPr>
        <w:tc>
          <w:tcPr>
            <w:tcW w:w="1353" w:type="dxa"/>
            <w:hideMark/>
          </w:tcPr>
          <w:p w:rsidR="005C2CC9" w:rsidRPr="00671B7E" w:rsidRDefault="00E27502" w:rsidP="0080677B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7A6FC3" w:rsidRPr="0080677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="00864D10" w:rsidRPr="0080677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7A6FC3" w:rsidRPr="0080677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7E024E" w:rsidRPr="0080677B" w:rsidRDefault="00083E18" w:rsidP="0080677B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5C2CC9" w:rsidRPr="00671B7E">
              <w:rPr>
                <w:rFonts w:ascii="Times New Roman" w:hAnsi="Times New Roman" w:cs="Times New Roman"/>
                <w:sz w:val="20"/>
                <w:szCs w:val="20"/>
              </w:rPr>
              <w:t>A4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148" w:type="dxa"/>
            <w:hideMark/>
          </w:tcPr>
          <w:p w:rsidR="007E024E" w:rsidRPr="0080677B" w:rsidRDefault="007E024E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Collateral</w:t>
            </w:r>
            <w:r w:rsidR="00A901FF">
              <w:rPr>
                <w:rFonts w:ascii="Times New Roman" w:hAnsi="Times New Roman" w:cs="Times New Roman"/>
                <w:sz w:val="20"/>
                <w:szCs w:val="20"/>
              </w:rPr>
              <w:t xml:space="preserve"> value</w:t>
            </w:r>
          </w:p>
        </w:tc>
        <w:tc>
          <w:tcPr>
            <w:tcW w:w="5741" w:type="dxa"/>
            <w:hideMark/>
          </w:tcPr>
          <w:p w:rsidR="007E024E" w:rsidRPr="0080677B" w:rsidRDefault="00FF52AB" w:rsidP="000D7864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otal amount of collateral </w:t>
            </w:r>
            <w:r w:rsidR="000D7864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attached 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to the structured </w:t>
            </w:r>
            <w:r w:rsidR="000D7864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product 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despite </w:t>
            </w:r>
            <w:r w:rsidR="00B054B9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the 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>nature</w:t>
            </w:r>
            <w:r w:rsidR="00B054B9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1573B" w:rsidRPr="0080677B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B054B9" w:rsidRPr="0080677B">
              <w:rPr>
                <w:rFonts w:ascii="Times New Roman" w:hAnsi="Times New Roman" w:cs="Times New Roman"/>
                <w:sz w:val="20"/>
                <w:szCs w:val="20"/>
              </w:rPr>
              <w:t>f the collateral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976C0" w:rsidRPr="0080677B" w:rsidRDefault="005976C0" w:rsidP="008067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In case of collateralisation on a portfolio basis, only the value referred to the single contract must be reported and not the total.</w:t>
            </w:r>
            <w:r w:rsidRPr="0080677B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D373DB" w:rsidRPr="00671B7E" w:rsidTr="005976C0">
        <w:trPr>
          <w:trHeight w:val="570"/>
        </w:trPr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6C0" w:rsidRPr="0080677B" w:rsidRDefault="005976C0" w:rsidP="0080677B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C0140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6C0" w:rsidRPr="0080677B" w:rsidRDefault="005976C0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Collateral portfolio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6C0" w:rsidRPr="0080677B" w:rsidRDefault="00460683" w:rsidP="0080677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Pr="00460683">
              <w:rPr>
                <w:rFonts w:ascii="Times New Roman" w:hAnsi="Times New Roman" w:cs="Times New Roman"/>
                <w:sz w:val="20"/>
                <w:szCs w:val="20"/>
              </w:rPr>
              <w:t>his item informs if the collateral to the structured product covers only one structured product or more than one structured product that is held by the undertaking. Net positions refer</w:t>
            </w:r>
            <w:del w:id="80" w:author="Author">
              <w:r w:rsidRPr="00460683" w:rsidDel="00AE2E1E">
                <w:rPr>
                  <w:rFonts w:ascii="Times New Roman" w:hAnsi="Times New Roman" w:cs="Times New Roman"/>
                  <w:sz w:val="20"/>
                  <w:szCs w:val="20"/>
                </w:rPr>
                <w:delText>s</w:delText>
              </w:r>
            </w:del>
            <w:r w:rsidRPr="00460683">
              <w:rPr>
                <w:rFonts w:ascii="Times New Roman" w:hAnsi="Times New Roman" w:cs="Times New Roman"/>
                <w:sz w:val="20"/>
                <w:szCs w:val="20"/>
              </w:rPr>
              <w:t xml:space="preserve"> to the positions held on structured products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5976C0" w:rsidRPr="0080677B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5976C0" w:rsidRPr="0080677B" w:rsidRDefault="001C6BF5" w:rsidP="008067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1B7E">
              <w:rPr>
                <w:rFonts w:ascii="Times New Roman" w:hAnsi="Times New Roman" w:cs="Times New Roman"/>
                <w:sz w:val="20"/>
                <w:szCs w:val="20"/>
              </w:rPr>
              <w:t xml:space="preserve">1 - </w:t>
            </w:r>
            <w:r w:rsidR="005976C0" w:rsidRPr="0080677B">
              <w:rPr>
                <w:rFonts w:ascii="Times New Roman" w:hAnsi="Times New Roman" w:cs="Times New Roman"/>
                <w:sz w:val="20"/>
                <w:szCs w:val="20"/>
              </w:rPr>
              <w:t>Collateral calculated on the basis of net positions resulting from a set of contracts</w:t>
            </w:r>
          </w:p>
          <w:p w:rsidR="005976C0" w:rsidRPr="00732E81" w:rsidRDefault="001C6BF5" w:rsidP="0080677B">
            <w:pPr>
              <w:rPr>
                <w:ins w:id="81" w:author="Author"/>
                <w:rFonts w:ascii="Times New Roman" w:hAnsi="Times New Roman" w:cs="Times New Roman"/>
                <w:sz w:val="20"/>
                <w:szCs w:val="20"/>
              </w:rPr>
            </w:pPr>
            <w:r w:rsidRPr="00671B7E">
              <w:rPr>
                <w:rFonts w:ascii="Times New Roman" w:hAnsi="Times New Roman" w:cs="Times New Roman"/>
                <w:sz w:val="20"/>
                <w:szCs w:val="20"/>
              </w:rPr>
              <w:t xml:space="preserve">2 - </w:t>
            </w:r>
            <w:r w:rsidR="005976C0" w:rsidRPr="00732E81">
              <w:rPr>
                <w:rFonts w:ascii="Times New Roman" w:hAnsi="Times New Roman" w:cs="Times New Roman"/>
                <w:sz w:val="20"/>
                <w:szCs w:val="20"/>
              </w:rPr>
              <w:t>Collateral calculated on the basis of a single contract</w:t>
            </w:r>
          </w:p>
          <w:p w:rsidR="009D093B" w:rsidRPr="00671B7E" w:rsidRDefault="009D093B" w:rsidP="009D093B">
            <w:pPr>
              <w:rPr>
                <w:ins w:id="82" w:author="Author"/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ins w:id="83" w:author="Author">
              <w:r w:rsidRPr="00732E81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en-US" w:eastAsia="pt-PT"/>
                </w:rPr>
                <w:t>10 – No collateral</w:t>
              </w:r>
            </w:ins>
          </w:p>
          <w:p w:rsidR="009D093B" w:rsidRPr="0080677B" w:rsidRDefault="009D093B" w:rsidP="009D09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73DB" w:rsidRPr="00671B7E" w:rsidTr="005976C0">
        <w:trPr>
          <w:trHeight w:val="570"/>
        </w:trPr>
        <w:tc>
          <w:tcPr>
            <w:tcW w:w="1353" w:type="dxa"/>
            <w:hideMark/>
          </w:tcPr>
          <w:p w:rsidR="005C2CC9" w:rsidRPr="00671B7E" w:rsidRDefault="00E27502" w:rsidP="0080677B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7A6FC3" w:rsidRPr="0080677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="005976C0" w:rsidRPr="0080677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7A6FC3" w:rsidRPr="0080677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7E024E" w:rsidRPr="0080677B" w:rsidRDefault="00083E18" w:rsidP="0080677B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5C2CC9" w:rsidRPr="00671B7E">
              <w:rPr>
                <w:rFonts w:ascii="Times New Roman" w:hAnsi="Times New Roman" w:cs="Times New Roman"/>
                <w:sz w:val="20"/>
                <w:szCs w:val="20"/>
              </w:rPr>
              <w:t>A9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148" w:type="dxa"/>
            <w:hideMark/>
          </w:tcPr>
          <w:p w:rsidR="007E024E" w:rsidRPr="0080677B" w:rsidRDefault="007E024E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Fixed annual return</w:t>
            </w:r>
          </w:p>
        </w:tc>
        <w:tc>
          <w:tcPr>
            <w:tcW w:w="5741" w:type="dxa"/>
            <w:hideMark/>
          </w:tcPr>
          <w:p w:rsidR="007E024E" w:rsidRPr="0080677B" w:rsidRDefault="007E024E" w:rsidP="00E26357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Identify </w:t>
            </w:r>
            <w:r w:rsidR="00E26357" w:rsidRPr="0080677B">
              <w:rPr>
                <w:rFonts w:ascii="Times New Roman" w:hAnsi="Times New Roman" w:cs="Times New Roman"/>
                <w:sz w:val="20"/>
                <w:szCs w:val="20"/>
              </w:rPr>
              <w:t>the coupon</w:t>
            </w:r>
            <w:r w:rsidR="005C2CC9" w:rsidRPr="00671B7E">
              <w:rPr>
                <w:rFonts w:ascii="Times New Roman" w:hAnsi="Times New Roman" w:cs="Times New Roman"/>
                <w:sz w:val="20"/>
                <w:szCs w:val="20"/>
              </w:rPr>
              <w:t xml:space="preserve"> (reported as a decimal)</w:t>
            </w: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, if applicable, for CIC categories 5 (Structured notes) and 6 (Collateralised securities)</w:t>
            </w:r>
            <w:r w:rsidR="00D373DB" w:rsidRPr="00671B7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D373DB" w:rsidRPr="00671B7E" w:rsidTr="005976C0">
        <w:trPr>
          <w:trHeight w:val="1140"/>
        </w:trPr>
        <w:tc>
          <w:tcPr>
            <w:tcW w:w="1353" w:type="dxa"/>
            <w:hideMark/>
          </w:tcPr>
          <w:p w:rsidR="005C2CC9" w:rsidRPr="00671B7E" w:rsidRDefault="00E27502" w:rsidP="0080677B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7A6FC3" w:rsidRPr="0080677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="005976C0" w:rsidRPr="0080677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7A6FC3" w:rsidRPr="0080677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7E024E" w:rsidRPr="0080677B" w:rsidRDefault="00083E18" w:rsidP="0080677B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5C2CC9" w:rsidRPr="00671B7E">
              <w:rPr>
                <w:rFonts w:ascii="Times New Roman" w:hAnsi="Times New Roman" w:cs="Times New Roman"/>
                <w:sz w:val="20"/>
                <w:szCs w:val="20"/>
              </w:rPr>
              <w:t>A10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148" w:type="dxa"/>
            <w:hideMark/>
          </w:tcPr>
          <w:p w:rsidR="007E024E" w:rsidRPr="0080677B" w:rsidRDefault="007E024E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Variable annual return</w:t>
            </w:r>
          </w:p>
        </w:tc>
        <w:tc>
          <w:tcPr>
            <w:tcW w:w="5741" w:type="dxa"/>
            <w:hideMark/>
          </w:tcPr>
          <w:p w:rsidR="00473006" w:rsidRPr="0080677B" w:rsidRDefault="007E024E" w:rsidP="00BF78CB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Identify variable rate of return</w:t>
            </w:r>
            <w:del w:id="84" w:author="Author">
              <w:r w:rsidR="005C2CC9" w:rsidRPr="00671B7E" w:rsidDel="00BF78CB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(reported as a decimal)</w:delText>
              </w:r>
            </w:del>
            <w:r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, if applicable, for CIC categories 5 (Structured notes) and 6 (Collateralised securities). </w:t>
            </w:r>
            <w:r w:rsidR="000D7864" w:rsidRPr="0080677B">
              <w:rPr>
                <w:rFonts w:ascii="Times New Roman" w:hAnsi="Times New Roman" w:cs="Times New Roman"/>
                <w:sz w:val="20"/>
                <w:szCs w:val="20"/>
              </w:rPr>
              <w:t>It is m</w:t>
            </w: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ost commonly identified as a benchmark market rate plus a spread, or as dependent on the performance of a portfolio or index (underlying dependent) or more complex returns set by the path of the underlying asset's price (path dependent), among others.</w:t>
            </w:r>
          </w:p>
        </w:tc>
      </w:tr>
      <w:tr w:rsidR="00D373DB" w:rsidRPr="00671B7E" w:rsidTr="005976C0">
        <w:trPr>
          <w:trHeight w:val="570"/>
        </w:trPr>
        <w:tc>
          <w:tcPr>
            <w:tcW w:w="1353" w:type="dxa"/>
            <w:hideMark/>
          </w:tcPr>
          <w:p w:rsidR="005C2CC9" w:rsidRPr="00671B7E" w:rsidRDefault="00E27502" w:rsidP="0080677B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7A6FC3" w:rsidRPr="0080677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="005976C0" w:rsidRPr="0080677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7A6FC3" w:rsidRPr="0080677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7E024E" w:rsidRPr="0080677B" w:rsidRDefault="00083E18" w:rsidP="0080677B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5C2CC9" w:rsidRPr="00671B7E">
              <w:rPr>
                <w:rFonts w:ascii="Times New Roman" w:hAnsi="Times New Roman" w:cs="Times New Roman"/>
                <w:sz w:val="20"/>
                <w:szCs w:val="20"/>
              </w:rPr>
              <w:t>A12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148" w:type="dxa"/>
            <w:hideMark/>
          </w:tcPr>
          <w:p w:rsidR="007E024E" w:rsidRPr="0080677B" w:rsidRDefault="007E024E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Loss given default</w:t>
            </w:r>
          </w:p>
        </w:tc>
        <w:tc>
          <w:tcPr>
            <w:tcW w:w="5741" w:type="dxa"/>
            <w:hideMark/>
          </w:tcPr>
          <w:p w:rsidR="003B7C4A" w:rsidRPr="00732E81" w:rsidRDefault="007E024E" w:rsidP="003B7C4A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2E81">
              <w:rPr>
                <w:rFonts w:ascii="Times New Roman" w:hAnsi="Times New Roman" w:cs="Times New Roman"/>
                <w:sz w:val="20"/>
                <w:szCs w:val="20"/>
              </w:rPr>
              <w:t xml:space="preserve">The percentage </w:t>
            </w:r>
            <w:r w:rsidR="00F724F1" w:rsidRPr="00732E81">
              <w:rPr>
                <w:rFonts w:ascii="Times New Roman" w:hAnsi="Times New Roman" w:cs="Times New Roman"/>
                <w:sz w:val="20"/>
                <w:szCs w:val="20"/>
              </w:rPr>
              <w:t>(reported as a decimal</w:t>
            </w:r>
            <w:r w:rsidR="00730597" w:rsidRPr="00732E81">
              <w:rPr>
                <w:rFonts w:ascii="Times New Roman" w:hAnsi="Times New Roman" w:cs="Times New Roman"/>
                <w:sz w:val="20"/>
                <w:szCs w:val="20"/>
              </w:rPr>
              <w:t xml:space="preserve">, e.g. 5% </w:t>
            </w:r>
            <w:r w:rsidR="0056346C" w:rsidRPr="00732E81">
              <w:rPr>
                <w:rFonts w:ascii="Times New Roman" w:hAnsi="Times New Roman" w:cs="Times New Roman"/>
                <w:sz w:val="20"/>
                <w:szCs w:val="20"/>
              </w:rPr>
              <w:t>shall</w:t>
            </w:r>
            <w:r w:rsidR="00730597" w:rsidRPr="00732E81">
              <w:rPr>
                <w:rFonts w:ascii="Times New Roman" w:hAnsi="Times New Roman" w:cs="Times New Roman"/>
                <w:sz w:val="20"/>
                <w:szCs w:val="20"/>
              </w:rPr>
              <w:t xml:space="preserve"> be reported as 0</w:t>
            </w:r>
            <w:proofErr w:type="gramStart"/>
            <w:r w:rsidR="00730597" w:rsidRPr="00732E81">
              <w:rPr>
                <w:rFonts w:ascii="Times New Roman" w:hAnsi="Times New Roman" w:cs="Times New Roman"/>
                <w:sz w:val="20"/>
                <w:szCs w:val="20"/>
              </w:rPr>
              <w:t>,05</w:t>
            </w:r>
            <w:proofErr w:type="gramEnd"/>
            <w:r w:rsidR="00F724F1" w:rsidRPr="00732E81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Pr="00732E81">
              <w:rPr>
                <w:rFonts w:ascii="Times New Roman" w:hAnsi="Times New Roman" w:cs="Times New Roman"/>
                <w:sz w:val="20"/>
                <w:szCs w:val="20"/>
              </w:rPr>
              <w:t xml:space="preserve">of the </w:t>
            </w:r>
            <w:del w:id="85" w:author="Author">
              <w:r w:rsidRPr="00732E81" w:rsidDel="00AE2E1E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</w:delText>
              </w:r>
            </w:del>
            <w:r w:rsidRPr="00732E81">
              <w:rPr>
                <w:rFonts w:ascii="Times New Roman" w:hAnsi="Times New Roman" w:cs="Times New Roman"/>
                <w:sz w:val="20"/>
                <w:szCs w:val="20"/>
              </w:rPr>
              <w:t>invested amount that will not be recovered following default, if applicable, for CIC categories 5 (Structured notes) and 6 (Collateralised securities)</w:t>
            </w:r>
            <w:r w:rsidR="00876CEB" w:rsidRPr="00732E8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76CEB" w:rsidRPr="00732E81" w:rsidRDefault="00876CEB" w:rsidP="009D093B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2E81">
              <w:rPr>
                <w:rFonts w:ascii="Times New Roman" w:hAnsi="Times New Roman" w:cs="Times New Roman"/>
                <w:sz w:val="20"/>
                <w:szCs w:val="20"/>
              </w:rPr>
              <w:t xml:space="preserve">If information is not defined in the contract this </w:t>
            </w:r>
            <w:r w:rsidR="00991C03" w:rsidRPr="00732E81">
              <w:rPr>
                <w:rFonts w:ascii="Times New Roman" w:hAnsi="Times New Roman" w:cs="Times New Roman"/>
                <w:sz w:val="20"/>
                <w:szCs w:val="20"/>
              </w:rPr>
              <w:t>item</w:t>
            </w:r>
            <w:r w:rsidRPr="00732E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6346C" w:rsidRPr="00732E81">
              <w:rPr>
                <w:rFonts w:ascii="Times New Roman" w:hAnsi="Times New Roman" w:cs="Times New Roman"/>
                <w:sz w:val="20"/>
                <w:szCs w:val="20"/>
              </w:rPr>
              <w:t>shall</w:t>
            </w:r>
            <w:r w:rsidRPr="00732E81">
              <w:rPr>
                <w:rFonts w:ascii="Times New Roman" w:hAnsi="Times New Roman" w:cs="Times New Roman"/>
                <w:sz w:val="20"/>
                <w:szCs w:val="20"/>
              </w:rPr>
              <w:t xml:space="preserve"> not be reported. </w:t>
            </w:r>
            <w:ins w:id="86" w:author="Author">
              <w:r w:rsidR="009D093B" w:rsidRPr="00732E81">
                <w:rPr>
                  <w:rFonts w:ascii="Times New Roman" w:hAnsi="Times New Roman" w:cs="Times New Roman"/>
                  <w:sz w:val="20"/>
                  <w:szCs w:val="20"/>
                </w:rPr>
                <w:t>This item is not applicable for non-credit structured product.</w:t>
              </w:r>
            </w:ins>
          </w:p>
        </w:tc>
      </w:tr>
      <w:tr w:rsidR="00D373DB" w:rsidRPr="00671B7E" w:rsidTr="005976C0">
        <w:trPr>
          <w:trHeight w:val="570"/>
        </w:trPr>
        <w:tc>
          <w:tcPr>
            <w:tcW w:w="1353" w:type="dxa"/>
            <w:hideMark/>
          </w:tcPr>
          <w:p w:rsidR="005C2CC9" w:rsidRPr="00671B7E" w:rsidRDefault="00E27502" w:rsidP="0080677B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7A6FC3" w:rsidRPr="0080677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="005976C0" w:rsidRPr="0080677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7A6FC3" w:rsidRPr="0080677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7E024E" w:rsidRPr="0080677B" w:rsidRDefault="00083E18" w:rsidP="0080677B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5C2CC9" w:rsidRPr="00671B7E">
              <w:rPr>
                <w:rFonts w:ascii="Times New Roman" w:hAnsi="Times New Roman" w:cs="Times New Roman"/>
                <w:sz w:val="20"/>
                <w:szCs w:val="20"/>
              </w:rPr>
              <w:t>A13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148" w:type="dxa"/>
            <w:hideMark/>
          </w:tcPr>
          <w:p w:rsidR="007E024E" w:rsidRPr="0080677B" w:rsidRDefault="007E024E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Attachment point</w:t>
            </w:r>
          </w:p>
        </w:tc>
        <w:tc>
          <w:tcPr>
            <w:tcW w:w="5741" w:type="dxa"/>
            <w:hideMark/>
          </w:tcPr>
          <w:p w:rsidR="007E024E" w:rsidRPr="00732E81" w:rsidRDefault="007E024E" w:rsidP="000D7864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2E81">
              <w:rPr>
                <w:rFonts w:ascii="Times New Roman" w:hAnsi="Times New Roman" w:cs="Times New Roman"/>
                <w:sz w:val="20"/>
                <w:szCs w:val="20"/>
              </w:rPr>
              <w:t xml:space="preserve">The contractually defined loss percentage </w:t>
            </w:r>
            <w:r w:rsidR="00F724F1" w:rsidRPr="00732E81">
              <w:rPr>
                <w:rFonts w:ascii="Times New Roman" w:hAnsi="Times New Roman" w:cs="Times New Roman"/>
                <w:sz w:val="20"/>
                <w:szCs w:val="20"/>
              </w:rPr>
              <w:t xml:space="preserve">(reported as a decimal) </w:t>
            </w:r>
            <w:r w:rsidRPr="00732E81">
              <w:rPr>
                <w:rFonts w:ascii="Times New Roman" w:hAnsi="Times New Roman" w:cs="Times New Roman"/>
                <w:sz w:val="20"/>
                <w:szCs w:val="20"/>
              </w:rPr>
              <w:t xml:space="preserve">above which the losses affect the structured </w:t>
            </w:r>
            <w:r w:rsidR="000D7864" w:rsidRPr="00732E81">
              <w:rPr>
                <w:rFonts w:ascii="Times New Roman" w:hAnsi="Times New Roman" w:cs="Times New Roman"/>
                <w:sz w:val="20"/>
                <w:szCs w:val="20"/>
              </w:rPr>
              <w:t>product</w:t>
            </w:r>
            <w:r w:rsidRPr="00732E81">
              <w:rPr>
                <w:rFonts w:ascii="Times New Roman" w:hAnsi="Times New Roman" w:cs="Times New Roman"/>
                <w:sz w:val="20"/>
                <w:szCs w:val="20"/>
              </w:rPr>
              <w:t>, if applicable, for CIC categories 5 (Structured notes) and 6 (Collateralised securities)</w:t>
            </w:r>
            <w:r w:rsidR="00D373DB" w:rsidRPr="00732E8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ins w:id="87" w:author="Author">
              <w:r w:rsidR="009D093B" w:rsidRPr="00732E81">
                <w:rPr>
                  <w:rFonts w:ascii="Times New Roman" w:hAnsi="Times New Roman" w:cs="Times New Roman"/>
                  <w:sz w:val="20"/>
                  <w:szCs w:val="20"/>
                </w:rPr>
                <w:t xml:space="preserve"> This item is not applicable for non-credit structured product.</w:t>
              </w:r>
            </w:ins>
          </w:p>
        </w:tc>
      </w:tr>
      <w:tr w:rsidR="00D373DB" w:rsidRPr="00671B7E" w:rsidTr="005976C0">
        <w:trPr>
          <w:trHeight w:val="570"/>
        </w:trPr>
        <w:tc>
          <w:tcPr>
            <w:tcW w:w="1353" w:type="dxa"/>
            <w:hideMark/>
          </w:tcPr>
          <w:p w:rsidR="005C2CC9" w:rsidRPr="00671B7E" w:rsidRDefault="00E27502" w:rsidP="0080677B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7A6FC3" w:rsidRPr="0080677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="005976C0" w:rsidRPr="0080677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7A6FC3" w:rsidRPr="0080677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7E024E" w:rsidRPr="0080677B" w:rsidRDefault="00083E18" w:rsidP="0080677B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5C2CC9" w:rsidRPr="00671B7E">
              <w:rPr>
                <w:rFonts w:ascii="Times New Roman" w:hAnsi="Times New Roman" w:cs="Times New Roman"/>
                <w:sz w:val="20"/>
                <w:szCs w:val="20"/>
              </w:rPr>
              <w:t>A14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148" w:type="dxa"/>
            <w:hideMark/>
          </w:tcPr>
          <w:p w:rsidR="007E024E" w:rsidRPr="0080677B" w:rsidRDefault="007E024E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Detachment point</w:t>
            </w:r>
          </w:p>
        </w:tc>
        <w:tc>
          <w:tcPr>
            <w:tcW w:w="5741" w:type="dxa"/>
            <w:hideMark/>
          </w:tcPr>
          <w:p w:rsidR="007E024E" w:rsidRPr="00732E81" w:rsidRDefault="007E024E" w:rsidP="000D7864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2E81">
              <w:rPr>
                <w:rFonts w:ascii="Times New Roman" w:hAnsi="Times New Roman" w:cs="Times New Roman"/>
                <w:sz w:val="20"/>
                <w:szCs w:val="20"/>
              </w:rPr>
              <w:t xml:space="preserve">The contractually defined loss percentage </w:t>
            </w:r>
            <w:r w:rsidR="00F724F1" w:rsidRPr="00732E81">
              <w:rPr>
                <w:rFonts w:ascii="Times New Roman" w:hAnsi="Times New Roman" w:cs="Times New Roman"/>
                <w:sz w:val="20"/>
                <w:szCs w:val="20"/>
              </w:rPr>
              <w:t xml:space="preserve">(reported as a decimal) </w:t>
            </w:r>
            <w:r w:rsidRPr="00732E81">
              <w:rPr>
                <w:rFonts w:ascii="Times New Roman" w:hAnsi="Times New Roman" w:cs="Times New Roman"/>
                <w:sz w:val="20"/>
                <w:szCs w:val="20"/>
              </w:rPr>
              <w:t xml:space="preserve">above which the losses seize to affect the structured </w:t>
            </w:r>
            <w:r w:rsidR="000D7864" w:rsidRPr="00732E81">
              <w:rPr>
                <w:rFonts w:ascii="Times New Roman" w:hAnsi="Times New Roman" w:cs="Times New Roman"/>
                <w:sz w:val="20"/>
                <w:szCs w:val="20"/>
              </w:rPr>
              <w:t>product</w:t>
            </w:r>
            <w:r w:rsidRPr="00732E81">
              <w:rPr>
                <w:rFonts w:ascii="Times New Roman" w:hAnsi="Times New Roman" w:cs="Times New Roman"/>
                <w:sz w:val="20"/>
                <w:szCs w:val="20"/>
              </w:rPr>
              <w:t>, if applicable, for CIC categories 5 (Structured notes) and 6 (Collateralised securities)</w:t>
            </w:r>
            <w:r w:rsidR="00D373DB" w:rsidRPr="00732E8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ins w:id="88" w:author="Author">
              <w:r w:rsidR="009D093B" w:rsidRPr="00732E81">
                <w:rPr>
                  <w:rFonts w:ascii="Times New Roman" w:hAnsi="Times New Roman" w:cs="Times New Roman"/>
                  <w:sz w:val="20"/>
                  <w:szCs w:val="20"/>
                </w:rPr>
                <w:t xml:space="preserve"> This item is not applicable for non-credit structured product.</w:t>
              </w:r>
            </w:ins>
          </w:p>
        </w:tc>
      </w:tr>
    </w:tbl>
    <w:p w:rsidR="00BB7862" w:rsidRPr="0080677B" w:rsidRDefault="00BB7862">
      <w:pPr>
        <w:rPr>
          <w:rFonts w:ascii="Times New Roman" w:hAnsi="Times New Roman" w:cs="Times New Roman"/>
          <w:sz w:val="20"/>
          <w:szCs w:val="20"/>
        </w:rPr>
      </w:pPr>
    </w:p>
    <w:sectPr w:rsidR="00BB7862" w:rsidRPr="0080677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097B1D"/>
    <w:multiLevelType w:val="hybridMultilevel"/>
    <w:tmpl w:val="05E6940C"/>
    <w:lvl w:ilvl="0" w:tplc="4E0225B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removePersonalInformation/>
  <w:removeDateAndTime/>
  <w:doNotDisplayPageBoundaries/>
  <w:proofState w:spelling="clean" w:grammar="clean"/>
  <w:trackRevisions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7E024E"/>
    <w:rsid w:val="0001219C"/>
    <w:rsid w:val="000217B1"/>
    <w:rsid w:val="0004479A"/>
    <w:rsid w:val="00072A8B"/>
    <w:rsid w:val="00083E18"/>
    <w:rsid w:val="000D7864"/>
    <w:rsid w:val="000E0034"/>
    <w:rsid w:val="00113010"/>
    <w:rsid w:val="00114664"/>
    <w:rsid w:val="00116902"/>
    <w:rsid w:val="0018563D"/>
    <w:rsid w:val="001A7774"/>
    <w:rsid w:val="001C6BF5"/>
    <w:rsid w:val="001F4A14"/>
    <w:rsid w:val="00211AAA"/>
    <w:rsid w:val="00220934"/>
    <w:rsid w:val="0022791F"/>
    <w:rsid w:val="0026690D"/>
    <w:rsid w:val="002C3CBA"/>
    <w:rsid w:val="002C7DFC"/>
    <w:rsid w:val="0032166B"/>
    <w:rsid w:val="003234F3"/>
    <w:rsid w:val="00333872"/>
    <w:rsid w:val="0038012D"/>
    <w:rsid w:val="003B7C4A"/>
    <w:rsid w:val="003C74D3"/>
    <w:rsid w:val="003F1C05"/>
    <w:rsid w:val="0040432E"/>
    <w:rsid w:val="0042469E"/>
    <w:rsid w:val="0044188A"/>
    <w:rsid w:val="00460683"/>
    <w:rsid w:val="00473006"/>
    <w:rsid w:val="004956AD"/>
    <w:rsid w:val="00497DA8"/>
    <w:rsid w:val="0056346C"/>
    <w:rsid w:val="00574B52"/>
    <w:rsid w:val="005950E9"/>
    <w:rsid w:val="005976C0"/>
    <w:rsid w:val="005C2CC9"/>
    <w:rsid w:val="005E30E5"/>
    <w:rsid w:val="005E54C4"/>
    <w:rsid w:val="0060211F"/>
    <w:rsid w:val="0061573B"/>
    <w:rsid w:val="00642D24"/>
    <w:rsid w:val="00644A16"/>
    <w:rsid w:val="006466C2"/>
    <w:rsid w:val="00671B7E"/>
    <w:rsid w:val="0069116B"/>
    <w:rsid w:val="006A6059"/>
    <w:rsid w:val="006B1826"/>
    <w:rsid w:val="007206F1"/>
    <w:rsid w:val="00721B17"/>
    <w:rsid w:val="00730597"/>
    <w:rsid w:val="00732E81"/>
    <w:rsid w:val="00781B1B"/>
    <w:rsid w:val="007A6FC3"/>
    <w:rsid w:val="007E024E"/>
    <w:rsid w:val="007E5E63"/>
    <w:rsid w:val="008041E1"/>
    <w:rsid w:val="0080677B"/>
    <w:rsid w:val="00813E8E"/>
    <w:rsid w:val="008217A7"/>
    <w:rsid w:val="0085106F"/>
    <w:rsid w:val="008514B5"/>
    <w:rsid w:val="00864D10"/>
    <w:rsid w:val="00876CEB"/>
    <w:rsid w:val="008832BE"/>
    <w:rsid w:val="008A12A9"/>
    <w:rsid w:val="008D6C95"/>
    <w:rsid w:val="008E6E49"/>
    <w:rsid w:val="009133CB"/>
    <w:rsid w:val="00915D30"/>
    <w:rsid w:val="00922D5B"/>
    <w:rsid w:val="009350D6"/>
    <w:rsid w:val="00953CC7"/>
    <w:rsid w:val="00966591"/>
    <w:rsid w:val="00991C03"/>
    <w:rsid w:val="00992159"/>
    <w:rsid w:val="009A065A"/>
    <w:rsid w:val="009C7761"/>
    <w:rsid w:val="009D093B"/>
    <w:rsid w:val="009E5AC1"/>
    <w:rsid w:val="009E6C81"/>
    <w:rsid w:val="00A10A03"/>
    <w:rsid w:val="00A16F09"/>
    <w:rsid w:val="00A41FF2"/>
    <w:rsid w:val="00A51131"/>
    <w:rsid w:val="00A5492E"/>
    <w:rsid w:val="00A8039E"/>
    <w:rsid w:val="00A863B4"/>
    <w:rsid w:val="00A901FF"/>
    <w:rsid w:val="00AE2E1E"/>
    <w:rsid w:val="00AE39A6"/>
    <w:rsid w:val="00B03ED3"/>
    <w:rsid w:val="00B054B9"/>
    <w:rsid w:val="00B177A1"/>
    <w:rsid w:val="00B3586A"/>
    <w:rsid w:val="00BB388F"/>
    <w:rsid w:val="00BB7862"/>
    <w:rsid w:val="00BD0665"/>
    <w:rsid w:val="00BF78CB"/>
    <w:rsid w:val="00C075D8"/>
    <w:rsid w:val="00C21623"/>
    <w:rsid w:val="00C345A2"/>
    <w:rsid w:val="00C95227"/>
    <w:rsid w:val="00CA3715"/>
    <w:rsid w:val="00CA4390"/>
    <w:rsid w:val="00CB7C73"/>
    <w:rsid w:val="00CD6D58"/>
    <w:rsid w:val="00CE6C88"/>
    <w:rsid w:val="00CF0086"/>
    <w:rsid w:val="00D27C32"/>
    <w:rsid w:val="00D373DB"/>
    <w:rsid w:val="00D85E9B"/>
    <w:rsid w:val="00D94547"/>
    <w:rsid w:val="00DC0DB9"/>
    <w:rsid w:val="00DF66F1"/>
    <w:rsid w:val="00E015EA"/>
    <w:rsid w:val="00E26357"/>
    <w:rsid w:val="00E27502"/>
    <w:rsid w:val="00E30B5A"/>
    <w:rsid w:val="00E61C82"/>
    <w:rsid w:val="00E6799D"/>
    <w:rsid w:val="00EA7810"/>
    <w:rsid w:val="00F016B4"/>
    <w:rsid w:val="00F5036A"/>
    <w:rsid w:val="00F724F1"/>
    <w:rsid w:val="00F917D6"/>
    <w:rsid w:val="00FA44C6"/>
    <w:rsid w:val="00FB4579"/>
    <w:rsid w:val="00FB4C95"/>
    <w:rsid w:val="00FC03AB"/>
    <w:rsid w:val="00FD2E93"/>
    <w:rsid w:val="00FE3595"/>
    <w:rsid w:val="00FE57E4"/>
    <w:rsid w:val="00FF5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E02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B1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182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B18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B182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B182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18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1826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4956AD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5976C0"/>
    <w:pPr>
      <w:ind w:left="720"/>
      <w:contextualSpacing/>
    </w:pPr>
  </w:style>
  <w:style w:type="paragraph" w:styleId="NoSpacing">
    <w:name w:val="No Spacing"/>
    <w:uiPriority w:val="1"/>
    <w:qFormat/>
    <w:rsid w:val="00083E1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E02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B1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182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B18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B182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B182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18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1826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4956AD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5976C0"/>
    <w:pPr>
      <w:ind w:left="720"/>
      <w:contextualSpacing/>
    </w:pPr>
  </w:style>
  <w:style w:type="paragraph" w:styleId="NoSpacing">
    <w:name w:val="No Spacing"/>
    <w:uiPriority w:val="1"/>
    <w:qFormat/>
    <w:rsid w:val="00083E1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722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2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MENU label="Campos" version="1">
  <NODE label="Novo Registo" type="NewCard" replaceValue="false">
    <FIELD label="Nº de Registo">
      <TAG><![CDATA[#NOVOREGISTO:NUMERO#]]></TAG>
      <VALUE><![CDATA[Nº de Registo]]></VALUE>
      <XPATH><![CDATA[/CARD/cardKeyToString]]></XPATH>
    </FIELD>
    <FIELD label="Código de barras do Nº de Registo" dtype="barcode" barcodetype="code39">
      <TAG><![CDATA[#NOVOREGISTO:CODIGOBARRAS#]]></TAG>
      <VALUE>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</VALUE>
      <XPATH><![CDATA[/CARD/cardKeyToString]]></XPATH>
    </FIELD>
    <FIELD label="Assunto">
      <TAG><![CDATA[#NOVOREGISTO:ASSUNTO#]]></TAG>
      <VALUE><![CDATA[Assunto]]></VALUE>
      <XPATH><![CDATA[/CARD/GENERAL_DATA/SUBJECT]]></XPATH>
    </FIELD>
    <FIELD label="Observações">
      <TAG><![CDATA[#NOVOREGISTO:OBSERVACOES#]]></TAG>
      <VALUE><![CDATA[Observações]]></VALUE>
      <XPATH><![CDATA[/CARD/GENERAL_DATA/COMMENTS]]></XPATH>
    </FIELD>
    <FIELD label="Data" dtype="D">
      <TAG><![CDATA[#NOVOREGISTO:DATA#]]></TAG>
      <VALUE><![CDATA[Data]]></VALUE>
      <XPATH><![CDATA[/CARD/GENERAL_DATA/CREATED_ON]]></XPATH>
    </FIELD>
    <NODE label="Código">
      <FIELD label="Livro">
        <TAG><![CDATA[#NOVOREGISTO:CODIGO:LIVRO#]]></TAG>
        <VALUE><![CDATA[#NOVOREGISTO:CODIGO:LIVRO#]]></VALUE>
        <XPATH><![CDATA[/CARD/GENERAL_DATA/CARD_KEY_COMPOSITE/BOOK_KEY/BookName]]></XPATH>
      </FIELD>
      <FIELD label="Ano">
        <TAG><![CDATA[#NOVOREGISTO:CODIGO:ANO#]]></TAG>
        <VALUE><![CDATA[#NOVOREGISTO:CODIGO:ANO#]]></VALUE>
        <XPATH><![CDATA[/CARD/GENERAL_DATA/CARD_KEY_COMPOSITE/Year]]></XPATH>
      </FIELD>
      <FIELD label="Número">
        <TAG><![CDATA[#NOVOREGISTO:CODIGO:NUMERO#]]></TAG>
        <VALUE><![CDATA[#NOVOREGISTO:CODIGO:NUMERO#]]></VALUE>
        <XPATH><![CDATA[/CARD/GENERAL_DATA/CARD_KEY_COMPOSITE/Code]]></XPATH>
      </FIELD>
    </NODE>
    <NODE label="Classificação" type="CardClassitication">
      <FIELD label="Descrição">
        <TAG><![CDATA[#NOVOREGISTO:CLASSIFICACAO:DESCRICAO#]]></TAG>
        <VALUE><![CDATA[Descrição]]></VALUE>
        <XPATH><![CDATA[/CARD/CLASSIFICATIONS/CLASSIFICATION[1]/DESCRIPTION]]></XPATH>
      </FIELD>
      <FIELD label="Código">
        <TAG><![CDATA[#NOVOREGISTO:CLASSIFICACAO:CODIGO#]]></TAG>
        <VALUE><![CDATA[Código]]></VALUE>
        <XPATH><![CDATA[/CARD/CLASSIFICATIONS/CLASSIFICATION[1]/KEY]]></XPATH>
      </FIELD>
    </NODE>
    <NODE label="Processo" type="CardProcess">
      <FIELD label="Código">
        <TAG><![CDATA[#NOVOREGISTO:PROCESSO:CODIGO#]]></TAG>
        <VALUE><![CDATA[Código]]></VALUE>
        <XPATH><![CDATA[/CARD/PROCESSES/PROCESS[1]/PROCESS_CODE]]></XPATH>
      </FIELD>
      <FIELD label="Assunto">
        <TAG><![CDATA[#NOVOREGISTO:PROCESSO:ASSUNTO#]]></TAG>
        <VALUE><![CDATA[Assunto]]></VALUE>
        <XPATH><![CDATA[/CARD/PROCESSES/PROCESS[1]/SUBJECT]]></XPATH>
      </FIELD>
    </NODE>
    <NODE label="Entidade" type="CardEntity">
      <FIELD label="Nome">
        <TAG><![CDATA[#NOVOREGISTO:ENTIDADE:NOME#]]></TAG>
        <VALUE><![CDATA[Nome]]></VALUE>
        <XPATH><![CDATA[/CARD/ENTITIES/ENTITY[TYPE='P']/NAME]]></XPATH>
      </FIELD>
      <FIELD label="Organização">
        <TAG><![CDATA[#NOVOREGISTO:ENTIDADE:ORGANIZAÇÃO#]]></TAG>
        <VALUE><![CDATA[Organização]]></VALUE>
        <XPATH><![CDATA[/CARD/ENTITIES/ENTITY[TYPE='P']/ORGANIZATION]]></XPATH>
      </FIELD>
      <FIELD label="Email">
        <TAG><![CDATA[#NOVOREGISTO:ENTIDADE:EMAIL#]]></TAG>
        <VALUE><![CDATA[Email]]></VALUE>
        <XPATH><![CDATA[/CARD/ENTITIES/ENTITY[TYPE='P']/EMAIL]]></XPATH>
      </FIELD>
      <FIELD type="EntityFields" label="Tratamento" source-type="EntityFields">
        <TAG><![CDATA[#NOVOREGISTO:ENTIDADE:Tratamento#]]></TAG>
        <VALUE><![CDATA[#NOVOREGISTO:ENTIDADE:Tratamento#]]></VALUE>
        <XPATH><![CDATA[/CARD/ENTITIES/ENTITY[TYPE='P']/PROPERTIES/PROPERTY[NAME='Tratamento']/VALUE]]></XPATH>
      </FIELD>
      <FIELD type="EntityFields" label="Título" source-type="EntityFields">
        <TAG><![CDATA[#NOVOREGISTO:ENTIDADE:Título#]]></TAG>
        <VALUE><![CDATA[#NOVOREGISTO:ENTIDADE:Título#]]></VALUE>
        <XPATH><![CDATA[/CARD/ENTITIES/ENTITY[TYPE='P']/PROPERTIES/PROPERTY[NAME='Título']/VALUE]]></XPATH>
      </FIELD>
      <FIELD type="EntityFields" label="Cargo" source-type="EntityFields">
        <TAG><![CDATA[#NOVOREGISTO:ENTIDADE:Cargo#]]></TAG>
        <VALUE><![CDATA[#NOVOREGISTO:ENTIDADE:Cargo#]]></VALUE>
        <XPATH><![CDATA[/CARD/ENTITIES/ENTITY[TYPE='P']/PROPERTIES/PROPERTY[NAME='Cargo']/VALUE]]></XPATH>
      </FIELD>
      <FIELD type="EntityFields" label="Nome extenso" source-type="EntityFields">
        <TAG><![CDATA[#NOVOREGISTO:ENTIDADE:Nome extenso#]]></TAG>
        <VALUE><![CDATA[#NOVOREGISTO:ENTIDADE:Nome extenso#]]></VALUE>
        <XPATH><![CDATA[/CARD/ENTITIES/ENTITY[TYPE='P']/PROPERTIES/PROPERTY[NAME='Nome extenso']/VALUE]]></XPATH>
      </FIELD>
      <FIELD type="EntityFields" label="Telefone" source-type="EntityFields">
        <TAG><![CDATA[#NOVOREGISTO:ENTIDADE:Telefone#]]></TAG>
        <VALUE><![CDATA[#NOVOREGISTO:ENTIDADE:Telefone#]]></VALUE>
        <XPATH><![CDATA[/CARD/ENTITIES/ENTITY[TYPE='P']/PROPERTIES/PROPERTY[NAME='Telefone']/VALUE]]></XPATH>
      </FIELD>
      <FIELD type="EntityFields" label="Fax" source-type="EntityFields">
        <TAG><![CDATA[#NOVOREGISTO:ENTIDADE:Fax#]]></TAG>
        <VALUE><![CDATA[#NOVOREGISTO:ENTIDADE:Fax#]]></VALUE>
        <XPATH><![CDATA[/CARD/ENTITIES/ENTITY[TYPE='P']/PROPERTIES/PROPERTY[NAME='Fax']/VALUE]]></XPATH>
      </FIELD>
      <FIELD type="EntityFields" label="Telemóvel" source-type="EntityFields">
        <TAG><![CDATA[#NOVOREGISTO:ENTIDADE:Telemóvel#]]></TAG>
        <VALUE><![CDATA[#NOVOREGISTO:ENTIDADE:Telemóvel#]]></VALUE>
        <XPATH><![CDATA[/CARD/ENTITIES/ENTITY[TYPE='P']/PROPERTIES/PROPERTY[NAME='Telemóvel']/VALUE]]></XPATH>
      </FIELD>
      <FIELD type="EntityFields" label="Morada" source-type="EntityFields">
        <TAG><![CDATA[#NOVOREGISTO:ENTIDADE:Morada#]]></TAG>
        <VALUE><![CDATA[#NOVOREGISTO:ENTIDADE:Morada#]]></VALUE>
        <XPATH><![CDATA[/CARD/ENTITIES/ENTITY[TYPE='P']/PROPERTIES/PROPERTY[NAME='Morada']/VALUE]]></XPATH>
      </FIELD>
      <FIELD type="EntityFields" label="Localidade" source-type="EntityFields">
        <TAG><![CDATA[#NOVOREGISTO:ENTIDADE:Localidade#]]></TAG>
        <VALUE><![CDATA[#NOVOREGISTO:ENTIDADE:Localidade#]]></VALUE>
        <XPATH><![CDATA[/CARD/ENTITIES/ENTITY[TYPE='P']/PROPERTIES/PROPERTY[NAME='Localidade']/VALUE]]></XPATH>
      </FIELD>
      <FIELD type="EntityFields" label="Codigo_Postal" source-type="EntityFields">
        <TAG><![CDATA[#NOVOREGISTO:ENTIDADE:Codigo_Postal#]]></TAG>
        <VALUE><![CDATA[#NOVOREGISTO:ENTIDADE:Codigo_Postal#]]></VALUE>
        <XPATH><![CDATA[/CARD/ENTITIES/ENTITY[TYPE='P']/PROPERTIES/PROPERTY[NAME='Codigo_Postal']/VALUE]]></XPATH>
      </FIELD>
      <FIELD type="EntityFields" label="País" source-type="EntityFields">
        <TAG><![CDATA[#NOVOREGISTO:ENTIDADE:País#]]></TAG>
        <VALUE><![CDATA[#NOVOREGISTO:ENTIDADE:País#]]></VALUE>
        <XPATH><![CDATA[/CARD/ENTITIES/ENTITY[TYPE='P']/PROPERTIES/PROPERTY[NAME='País']/VALUE]]></XPATH>
      </FIELD>
      <FIELD type="EntityFields" label="HomePage" source-type="EntityFields">
        <TAG><![CDATA[#NOVOREGISTO:ENTIDADE:HomePage#]]></TAG>
        <VALUE><![CDATA[#NOVOREGISTO:ENTIDADE:HomePage#]]></VALUE>
        <XPATH><![CDATA[/CARD/ENTITIES/ENTITY[TYPE='P']/PROPERTIES/PROPERTY[NAME='HomePage']/VALUE]]></XPATH>
      </FIELD>
      <FIELD type="EntityFields" label="Notas" source-type="EntityFields">
        <TAG><![CDATA[#NOVOREGISTO:ENTIDADE:Notas#]]></TAG>
        <VALUE><![CDATA[#NOVOREGISTO:ENTIDADE:Notas#]]></VALUE>
        <XPATH><![CDATA[/CARD/ENTITIES/ENTITY[TYPE='P']/PROPERTIES/PROPERTY[NAME='Notas']/VALUE]]></XPATH>
      </FIELD>
    </NODE>
    <NODE label="Distribuição" type="CardDistribution">
      <FIELD label="Código">
        <TAG><![CDATA[#NOVOREGISTO:DISTRIBUICAO:CODIGO#]]></TAG>
        <VALUE><![CDATA[Código]]></VALUE>
        <XPATH><![CDATA[/CARD/DISTRIBUTIONS/DISTRIBUTION[1]/KEY]]></XPATH>
      </FIELD>
      <FIELD label="Assunto">
        <TAG><![CDATA[#NOVOREGISTO:DISTRIBUICAO:ASSUNTO#]]></TAG>
        <VALUE><![CDATA[Assunto]]></VALUE>
        <XPATH><![CDATA[/CARD/DISTRIBUTIONS/DISTRIBUTION[1]/SUBJECT]]></XPATH>
      </FIELD>
    </NODE>
    <NODE label="Documento" type="CardDocument">
      <FIELD label="Referência" source-type="registerdocument">
        <TAG><![CDATA[#NOVOREGISTO:DOCUMENTO:REFERENCIA#]]></TAG>
        <VALUE><![CDATA[Referência]]></VALUE>
        <XPATH><![CDATA[/REGISTERDOCUMENT/CARD/DOCUMENTS/DOCUMENT/REFERENCE]]></XPATH>
      </FIELD>
      <FIELD label="Tipo de Documento" source-type="registerdocument">
        <TAG><![CDATA[#NOVOREGISTO:DOCUMENTO:TIPO#]]></TAG>
        <VALUE><![CDATA[Tipo de Documento]]></VALUE>
        <XPATH><![CDATA[/REGISTERDOCUMENT/CARD/DOCUMENTS/DOCUMENT/DOCUMENTTYPE]]></XPATH>
      </FIELD>
      <FIELD label="Data na Origem" source-type="registerdocument" dtype="D">
        <TAG><![CDATA[#NOVOREGISTO:DOCUMENTO:DATAORIGEM#]]></TAG>
        <VALUE><![CDATA[Data na Origem]]></VALUE>
        <XPATH><![CDATA[/REGISTERDOCUMENT/CARD/DOCUMENTS/DOCUMENT/ORIGINDATE]]></XPATH>
      </FIELD>
    </NODE>
    <NODE label="Campos Adicionais..." isWindowSelector="true">
      <FIELD type="AdditionalFields" label="Custom_string" source-type="AdditionalFields">
        <TAG><![CDATA[#NOVOREGISTO:CA:Custom_string#]]></TAG>
        <VALUE><![CDATA[#NOVOREGISTO:CA:Custom_string#]]></VALUE>
        <XPATH><![CDATA[/CARD/FIELDS/FIELD[NAME='Custom_string']/VALUE]]></XPATH>
      </FIELD>
      <FIELD type="AdditionalFields" label="Custom_data" source-type="AdditionalFields">
        <TAG><![CDATA[#NOVOREGISTO:CA:Custom_data#]]></TAG>
        <VALUE><![CDATA[#NOVOREGISTO:CA:Custom_data#]]></VALUE>
        <XPATH><![CDATA[/CARD/FIELDS/FIELD[NAME='Custom_data']/VALUE]]></XPATH>
      </FIELD>
      <FIELD type="AdditionalFields" label="Custom_num" source-type="AdditionalFields">
        <TAG><![CDATA[#NOVOREGISTO:CA:Custom_num#]]></TAG>
        <VALUE><![CDATA[#NOVOREGISTO:CA:Custom_num#]]></VALUE>
        <XPATH><![CDATA[/CARD/FIELDS/FIELD[NAME='Custom_num']/VALUE]]></XPATH>
      </FIELD>
      <FIELD type="AdditionalFields" label="Custom_bool" source-type="AdditionalFields">
        <TAG><![CDATA[#NOVOREGISTO:CA:Custom_bool#]]></TAG>
        <VALUE><![CDATA[#NOVOREGISTO:CA:Custom_bool#]]></VALUE>
        <XPATH><![CDATA[/CARD/FIELDS/FIELD[NAME='Custom_bool']/VALUE]]></XPATH>
      </FIELD>
      <FIELD type="AdditionalFields" label="Custom_list" source-type="AdditionalFields">
        <TAG><![CDATA[#NOVOREGISTO:CA:Custom_list#]]></TAG>
        <VALUE><![CDATA[#NOVOREGISTO:CA:Custom_list#]]></VALUE>
        <XPATH><![CDATA[/CARD/FIELDS/FIELD[NAME='Custom_list']/VALUE]]></XPATH>
      </FIELD>
      <FIELD type="AdditionalFields" label="Nome_remetente" source-type="AdditionalFields">
        <TAG><![CDATA[#NOVOREGISTO:CA:Nome_remetente#]]></TAG>
        <VALUE><![CDATA[#NOVOREGISTO:CA:Nome_remetente#]]></VALUE>
        <XPATH><![CDATA[/CARD/FIELDS/FIELD[NAME='Nome_remetente']/VALUE]]></XPATH>
      </FIELD>
      <FIELD type="AdditionalFields" label="Destino_ISP" source-type="AdditionalFields">
        <TAG><![CDATA[#NOVOREGISTO:CA:Destino_ISP#]]></TAG>
        <VALUE><![CDATA[#NOVOREGISTO:CA:Destino_ISP#]]></VALUE>
        <XPATH><![CDATA[/CARD/FIELDS/FIELD[NAME='Destino_ISP']/VALUE]]></XPATH>
      </FIELD>
      <FIELD type="AdditionalFields" label="CC_ISP" source-type="AdditionalFields">
        <TAG><![CDATA[#NOVOREGISTO:CA:CC_ISP#]]></TAG>
        <VALUE><![CDATA[#NOVOREGISTO:CA:CC_ISP#]]></VALUE>
        <XPATH><![CDATA[/CARD/FIELDS/FIELD[NAME='CC_ISP']/VALUE]]></XPATH>
      </FIELD>
      <FIELD type="AdditionalFields" label="N_Serie" source-type="AdditionalFields">
        <TAG><![CDATA[#NOVOREGISTO:CA:N_Serie#]]></TAG>
        <VALUE><![CDATA[#NOVOREGISTO:CA:N_Serie#]]></VALUE>
        <XPATH><![CDATA[/CARD/FIELDS/FIELD[NAME='N_Serie']/VALUE]]></XPATH>
      </FIELD>
      <FIELD type="AdditionalFields" label="Pasta_arquivo" source-type="AdditionalFields">
        <TAG><![CDATA[#NOVOREGISTO:CA:Pasta_arquivo#]]></TAG>
        <VALUE><![CDATA[#NOVOREGISTO:CA:Pasta_arquivo#]]></VALUE>
        <XPATH><![CDATA[/CARD/FIELDS/FIELD[NAME='Pasta_arquivo']/VALUE]]></XPATH>
      </FIELD>
      <FIELD type="AdditionalFields" label="N_factura" source-type="AdditionalFields">
        <TAG><![CDATA[#NOVOREGISTO:CA:N_factura#]]></TAG>
        <VALUE><![CDATA[#NOVOREGISTO:CA:N_factura#]]></VALUE>
        <XPATH><![CDATA[/CARD/FIELDS/FIELD[NAME='N_factura']/VALUE]]></XPATH>
      </FIELD>
      <FIELD type="AdditionalFields" label="Data_emissao" source-type="AdditionalFields">
        <TAG><![CDATA[#NOVOREGISTO:CA:Data_emissao#]]></TAG>
        <VALUE><![CDATA[#NOVOREGISTO:CA:Data_emissao#]]></VALUE>
        <XPATH><![CDATA[/CARD/FIELDS/FIELD[NAME='Data_emissao']/VALUE]]></XPATH>
      </FIELD>
      <FIELD type="AdditionalFields" label="Nome_fornecedor" source-type="AdditionalFields">
        <TAG><![CDATA[#NOVOREGISTO:CA:Nome_fornecedor#]]></TAG>
        <VALUE><![CDATA[#NOVOREGISTO:CA:Nome_fornecedor#]]></VALUE>
        <XPATH><![CDATA[/CARD/FIELDS/FIELD[NAME='Nome_fornecedor']/VALUE]]></XPATH>
      </FIELD>
      <FIELD type="AdditionalFields" label="Valor_total" source-type="AdditionalFields">
        <TAG><![CDATA[#NOVOREGISTO:CA:Valor_total#]]></TAG>
        <VALUE><![CDATA[#NOVOREGISTO:CA:Valor_total#]]></VALUE>
        <XPATH><![CDATA[/CARD/FIELDS/FIELD[NAME='Valor_total']/VALUE]]></XPATH>
      </FIELD>
      <FIELD type="AdditionalFields" label="Entidade_destin" source-type="AdditionalFields">
        <TAG><![CDATA[#NOVOREGISTO:CA:Entidade_destin#]]></TAG>
        <VALUE><![CDATA[#NOVOREGISTO:CA:Entidade_destin#]]></VALUE>
        <XPATH><![CDATA[/CARD/FIELDS/FIELD[NAME='Entidade_destin']/VALUE]]></XPATH>
      </FIELD>
      <FIELD type="AdditionalFields" label="Origem_ISP" source-type="AdditionalFields">
        <TAG><![CDATA[#NOVOREGISTO:CA:Origem_ISP#]]></TAG>
        <VALUE><![CDATA[#NOVOREGISTO:CA:Origem_ISP#]]></VALUE>
        <XPATH><![CDATA[/CARD/FIELDS/FIELD[NAME='Origem_ISP']/VALUE]]></XPATH>
      </FIELD>
      <FIELD type="AdditionalFields" label="Tipo_prodservic" source-type="AdditionalFields">
        <TAG><![CDATA[#NOVOREGISTO:CA:Tipo_prodservic#]]></TAG>
        <VALUE><![CDATA[#NOVOREGISTO:CA:Tipo_prodservic#]]></VALUE>
        <XPATH><![CDATA[/CARD/FIELDS/FIELD[NAME='Tipo_prodservic']/VALUE]]></XPATH>
      </FIELD>
      <FIELD type="AdditionalFields" label="Nome_orgaocomun" source-type="AdditionalFields">
        <TAG><![CDATA[#NOVOREGISTO:CA:Nome_orgaocomun#]]></TAG>
        <VALUE><![CDATA[#NOVOREGISTO:CA:Nome_orgaocomun#]]></VALUE>
        <XPATH><![CDATA[/CARD/FIELDS/FIELD[NAME='Nome_orgaocomun']/VALUE]]></XPATH>
      </FIELD>
      <FIELD type="AdditionalFields" label="Tipo_Notinf" source-type="AdditionalFields">
        <TAG><![CDATA[#NOVOREGISTO:CA:Tipo_Notinf#]]></TAG>
        <VALUE><![CDATA[#NOVOREGISTO:CA:Tipo_Notinf#]]></VALUE>
        <XPATH><![CDATA[/CARD/FIELDS/FIELD[NAME='Tipo_Notinf']/VALUE]]></XPATH>
      </FIELD>
      <FIELD type="AdditionalFields" label="Data_conf" source-type="AdditionalFields">
        <TAG><![CDATA[#NOVOREGISTO:CA:Data_conf#]]></TAG>
        <VALUE><![CDATA[#NOVOREGISTO:CA:Data_conf#]]></VALUE>
        <XPATH><![CDATA[/CARD/FIELDS/FIELD[NAME='Data_conf']/VALUE]]></XPATH>
      </FIELD>
      <FIELD type="AdditionalFields" label="Local_conf" source-type="AdditionalFields">
        <TAG><![CDATA[#NOVOREGISTO:CA:Local_conf#]]></TAG>
        <VALUE><![CDATA[#NOVOREGISTO:CA:Local_conf#]]></VALUE>
        <XPATH><![CDATA[/CARD/FIELDS/FIELD[NAME='Local_conf']/VALUE]]></XPATH>
      </FIELD>
      <FIELD type="AdditionalFields" label="Tipo_evento" source-type="AdditionalFields">
        <TAG><![CDATA[#NOVOREGISTO:CA:Tipo_evento#]]></TAG>
        <VALUE><![CDATA[#NOVOREGISTO:CA:Tipo_evento#]]></VALUE>
        <XPATH><![CDATA[/CARD/FIELDS/FIELD[NAME='Tipo_evento']/VALUE]]></XPATH>
      </FIELD>
      <FIELD type="AdditionalFields" label="Local_evento" source-type="AdditionalFields">
        <TAG><![CDATA[#NOVOREGISTO:CA:Local_evento#]]></TAG>
        <VALUE><![CDATA[#NOVOREGISTO:CA:Local_evento#]]></VALUE>
        <XPATH><![CDATA[/CARD/FIELDS/FIELD[NAME='Local_evento']/VALUE]]></XPATH>
      </FIELD>
      <FIELD type="AdditionalFields" label="Data_aberevento" source-type="AdditionalFields">
        <TAG><![CDATA[#NOVOREGISTO:CA:Data_aberevento#]]></TAG>
        <VALUE><![CDATA[#NOVOREGISTO:CA:Data_aberevento#]]></VALUE>
        <XPATH><![CDATA[/CARD/FIELDS/FIELD[NAME='Data_aberevento']/VALUE]]></XPATH>
      </FIELD>
      <FIELD type="AdditionalFields" label="Data_fimevento" source-type="AdditionalFields">
        <TAG><![CDATA[#NOVOREGISTO:CA:Data_fimevento#]]></TAG>
        <VALUE><![CDATA[#NOVOREGISTO:CA:Data_fimevento#]]></VALUE>
        <XPATH><![CDATA[/CARD/FIELDS/FIELD[NAME='Data_fimevento']/VALUE]]></XPATH>
      </FIELD>
      <FIELD type="AdditionalFields" label="tipo_fluxo" source-type="AdditionalFields">
        <TAG><![CDATA[#NOVOREGISTO:CA:tipo_fluxo#]]></TAG>
        <VALUE><![CDATA[#NOVOREGISTO:CA:tipo_fluxo#]]></VALUE>
        <XPATH><![CDATA[/CARD/FIELDS/FIELD[NAME='tipo_fluxo']/VALUE]]></XPATH>
      </FIELD>
      <FIELD type="AdditionalFields" label="Referencia_ISP" source-type="AdditionalFields">
        <TAG><![CDATA[#NOVOREGISTO:CA:Referencia_ISP#]]></TAG>
        <VALUE><![CDATA[#NOVOREGISTO:CA:Referencia_ISP#]]></VALUE>
        <XPATH><![CDATA[/CARD/FIELDS/FIELD[NAME='Referencia_ISP']/VALUE]]></XPATH>
      </FIELD>
      <FIELD type="AdditionalFields" label="PID" source-type="AdditionalFields">
        <TAG><![CDATA[#NOVOREGISTO:CA:PID#]]></TAG>
        <VALUE><![CDATA[#NOVOREGISTO:CA:PID#]]></VALUE>
        <XPATH><![CDATA[/CARD/FIELDS/FIELD[NAME='PID']/VALUE]]></XPATH>
      </FIELD>
      <FIELD type="AdditionalFields" label="Tipo_documento" source-type="AdditionalFields">
        <TAG><![CDATA[#NOVOREGISTO:CA:Tipo_documento#]]></TAG>
        <VALUE><![CDATA[#NOVOREGISTO:CA:Tipo_documento#]]></VALUE>
        <XPATH><![CDATA[/CARD/FIELDS/FIELD[NAME='Tipo_documento']/VALUE]]></XPATH>
      </FIELD>
      <FIELD type="AdditionalFields" label="DIGITALIZ_POR" source-type="AdditionalFields">
        <TAG><![CDATA[#NOVOREGISTO:CA:DIGITALIZ_POR#]]></TAG>
        <VALUE><![CDATA[#NOVOREGISTO:CA:DIGITALIZ_POR#]]></VALUE>
        <XPATH><![CDATA[/CARD/FIELDS/FIELD[NAME='DIGITALIZ_POR']/VALUE]]></XPATH>
      </FIELD>
      <FIELD type="AdditionalFields" label="VALIDADO_POR" source-type="AdditionalFields">
        <TAG><![CDATA[#NOVOREGISTO:CA:VALIDADO_POR#]]></TAG>
        <VALUE><![CDATA[#NOVOREGISTO:CA:VALIDADO_POR#]]></VALUE>
        <XPATH><![CDATA[/CARD/FIELDS/FIELD[NAME='VALIDADO_POR']/VALUE]]></XPATH>
      </FIELD>
      <FIELD type="AdditionalFields" label="DATA_DIGITALIZ" source-type="AdditionalFields">
        <TAG><![CDATA[#NOVOREGISTO:CA:DATA_DIGITALIZ#]]></TAG>
        <VALUE><![CDATA[#NOVOREGISTO:CA:DATA_DIGITALIZ#]]></VALUE>
        <XPATH><![CDATA[/CARD/FIELDS/FIELD[NAME='DATA_DIGITALIZ']/VALUE]]></XPATH>
      </FIELD>
      <FIELD type="AdditionalFields" label="DATA_VALIDACAO" source-type="AdditionalFields">
        <TAG><![CDATA[#NOVOREGISTO:CA:DATA_VALIDACAO#]]></TAG>
        <VALUE><![CDATA[#NOVOREGISTO:CA:DATA_VALIDACAO#]]></VALUE>
        <XPATH><![CDATA[/CARD/FIELDS/FIELD[NAME='DATA_VALIDACAO']/VALUE]]></XPATH>
      </FIELD>
      <FIELD type="AdditionalFields" label="Documento_DCC" source-type="AdditionalFields">
        <TAG><![CDATA[#NOVOREGISTO:CA:Documento_DCC#]]></TAG>
        <VALUE><![CDATA[#NOVOREGISTO:CA:Documento_DCC#]]></VALUE>
        <XPATH><![CDATA[/CARD/FIELDS/FIELD[NAME='Documento_DCC']/VALUE]]></XPATH>
      </FIELD>
      <FIELD type="AdditionalFields" label="Ent_Processos" source-type="AdditionalFields">
        <TAG><![CDATA[#NOVOREGISTO:CA:Ent_Processos#]]></TAG>
        <VALUE><![CDATA[#NOVOREGISTO:CA:Ent_Processos#]]></VALUE>
        <XPATH><![CDATA[/CARD/FIELDS/FIELD[NAME='Ent_Processos']/VALUE]]></XPATH>
      </FIELD>
      <FIELD type="AdditionalFields" label="Nome_entidade" source-type="AdditionalFields">
        <TAG><![CDATA[#NOVOREGISTO:CA:Nome_entidade#]]></TAG>
        <VALUE><![CDATA[#NOVOREGISTO:CA:Nome_entidade#]]></VALUE>
        <XPATH><![CDATA[/CARD/FIELDS/FIELD[NAME='Nome_entidade']/VALUE]]></XPATH>
      </FIELD>
      <FIELD type="AdditionalFields" label="Data_pedido" source-type="AdditionalFields">
        <TAG><![CDATA[#NOVOREGISTO:CA:Data_pedido#]]></TAG>
        <VALUE><![CDATA[#NOVOREGISTO:CA:Data_pedido#]]></VALUE>
        <XPATH><![CDATA[/CARD/FIELDS/FIELD[NAME='Data_pedido']/VALUE]]></XPATH>
      </FIELD>
      <FIELD type="AdditionalFields" label="Tipo_distrib" source-type="AdditionalFields">
        <TAG><![CDATA[#NOVOREGISTO:CA:Tipo_distrib#]]></TAG>
        <VALUE><![CDATA[#NOVOREGISTO:CA:Tipo_distrib#]]></VALUE>
        <XPATH><![CDATA[/CARD/FIELDS/FIELD[NAME='Tipo_distrib']/VALUE]]></XPATH>
      </FIELD>
      <FIELD type="AdditionalFields" label="Tipo_destinatar" source-type="AdditionalFields">
        <TAG><![CDATA[#NOVOREGISTO:CA:Tipo_destinatar#]]></TAG>
        <VALUE><![CDATA[#NOVOREGISTO:CA:Tipo_destinatar#]]></VALUE>
        <XPATH><![CDATA[/CARD/FIELDS/FIELD[NAME='Tipo_destinatar']/VALUE]]></XPATH>
      </FIELD>
      <FIELD type="AdditionalFields" label="N_doc_distrib" source-type="AdditionalFields">
        <TAG><![CDATA[#NOVOREGISTO:CA:N_doc_distrib#]]></TAG>
        <VALUE><![CDATA[#NOVOREGISTO:CA:N_doc_distrib#]]></VALUE>
        <XPATH><![CDATA[/CARD/FIELDS/FIELD[NAME='N_doc_distrib']/VALUE]]></XPATH>
      </FIELD>
      <FIELD type="AdditionalFields" label="Data_distrib" source-type="AdditionalFields">
        <TAG><![CDATA[#NOVOREGISTO:CA:Data_distrib#]]></TAG>
        <VALUE><![CDATA[#NOVOREGISTO:CA:Data_distrib#]]></VALUE>
        <XPATH><![CDATA[/CARD/FIELDS/FIELD[NAME='Data_distrib']/VALUE]]></XPATH>
      </FIELD>
      <FIELD type="AdditionalFields" label="Morada_remetent" source-type="AdditionalFields">
        <TAG><![CDATA[#NOVOREGISTO:CA:Morada_remetent#]]></TAG>
        <VALUE><![CDATA[#NOVOREGISTO:CA:Morada_remetent#]]></VALUE>
        <XPATH><![CDATA[/CARD/FIELDS/FIELD[NAME='Morada_remetent']/VALUE]]></XPATH>
      </FIELD>
      <FIELD type="AdditionalFields" label="Codigo_Postal_3" source-type="AdditionalFields">
        <TAG><![CDATA[#NOVOREGISTO:CA:Codigo_Postal_3#]]></TAG>
        <VALUE><![CDATA[#NOVOREGISTO:CA:Codigo_Postal_3#]]></VALUE>
        <XPATH><![CDATA[/CARD/FIELDS/FIELD[NAME='Codigo_Postal_3']/VALUE]]></XPATH>
      </FIELD>
      <FIELD type="AdditionalFields" label="Codigo_Postal_4" source-type="AdditionalFields">
        <TAG><![CDATA[#NOVOREGISTO:CA:Codigo_Postal_4#]]></TAG>
        <VALUE><![CDATA[#NOVOREGISTO:CA:Codigo_Postal_4#]]></VALUE>
        <XPATH><![CDATA[/CARD/FIELDS/FIELD[NAME='Codigo_Postal_4']/VALUE]]></XPATH>
      </FIELD>
      <FIELD type="AdditionalFields" label="Localidade" source-type="AdditionalFields">
        <TAG><![CDATA[#NOVOREGISTO:CA:Localidade#]]></TAG>
        <VALUE><![CDATA[#NOVOREGISTO:CA:Localidade#]]></VALUE>
        <XPATH><![CDATA[/CARD/FIELDS/FIELD[NAME='Localidade']/VALUE]]></XPATH>
      </FIELD>
      <FIELD type="AdditionalFields" label="Nom_Entidade" source-type="AdditionalFields">
        <TAG><![CDATA[#NOVOREGISTO:CA:Nom_Entidade#]]></TAG>
        <VALUE><![CDATA[#NOVOREGISTO:CA:Nom_Entidade#]]></VALUE>
        <XPATH><![CDATA[/CARD/FIELDS/FIELD[NAME='Nom_Entidade']/VALUE]]></XPATH>
      </FIELD>
      <FIELD type="AdditionalFields" label="Ano_rec" source-type="AdditionalFields">
        <TAG><![CDATA[#NOVOREGISTO:CA:Ano_rec#]]></TAG>
        <VALUE><![CDATA[#NOVOREGISTO:CA:Ano_rec#]]></VALUE>
        <XPATH><![CDATA[/CARD/FIELDS/FIELD[NAME='Ano_rec']/VALUE]]></XPATH>
      </FIELD>
      <FIELD type="AdditionalFields" label="Area" source-type="AdditionalFields">
        <TAG><![CDATA[#NOVOREGISTO:CA:Area#]]></TAG>
        <VALUE><![CDATA[#NOVOREGISTO:CA:Area#]]></VALUE>
        <XPATH><![CDATA[/CARD/FIELDS/FIELD[NAME='Area']/VALUE]]></XPATH>
      </FIELD>
      <FIELD type="AdditionalFields" label="Assunto_DCM" source-type="AdditionalFields">
        <TAG><![CDATA[#NOVOREGISTO:CA:Assunto_DCM#]]></TAG>
        <VALUE><![CDATA[#NOVOREGISTO:CA:Assunto_DCM#]]></VALUE>
        <XPATH><![CDATA[/CARD/FIELDS/FIELD[NAME='Assunto_DCM']/VALUE]]></XPATH>
      </FIELD>
      <FIELD type="AdditionalFields" label="Autor" source-type="AdditionalFields">
        <TAG><![CDATA[#NOVOREGISTO:CA:Autor#]]></TAG>
        <VALUE><![CDATA[#NOVOREGISTO:CA:Autor#]]></VALUE>
        <XPATH><![CDATA[/CARD/FIELDS/FIELD[NAME='Autor']/VALUE]]></XPATH>
      </FIELD>
      <FIELD type="AdditionalFields" label="Colaborador" source-type="AdditionalFields">
        <TAG><![CDATA[#NOVOREGISTO:CA:Colaborador#]]></TAG>
        <VALUE><![CDATA[#NOVOREGISTO:CA:Colaborador#]]></VALUE>
        <XPATH><![CDATA[/CARD/FIELDS/FIELD[NAME='Colaborador']/VALUE]]></XPATH>
      </FIELD>
      <FIELD type="AdditionalFields" label="UO" source-type="AdditionalFields">
        <TAG><![CDATA[#NOVOREGISTO:CA:UO#]]></TAG>
        <VALUE><![CDATA[#NOVOREGISTO:CA:UO#]]></VALUE>
        <XPATH><![CDATA[/CARD/FIELDS/FIELD[NAME='UO']/VALUE]]></XPATH>
      </FIELD>
      <FIELD type="AdditionalFields" label="Ativ_Ramo" source-type="AdditionalFields">
        <TAG><![CDATA[#NOVOREGISTO:CA:Ativ_Ramo#]]></TAG>
        <VALUE><![CDATA[#NOVOREGISTO:CA:Ativ_Ramo#]]></VALUE>
        <XPATH><![CDATA[/CARD/FIELDS/FIELD[NAME='Ativ_Ramo']/VALUE]]></XPATH>
      </FIELD>
      <FIELD type="AdditionalFields" label="Coordenador" source-type="AdditionalFields">
        <TAG><![CDATA[#NOVOREGISTO:CA:Coordenador#]]></TAG>
        <VALUE><![CDATA[#NOVOREGISTO:CA:Coordenador#]]></VALUE>
        <XPATH><![CDATA[/CARD/FIELDS/FIELD[NAME='Coordenador']/VALUE]]></XPATH>
      </FIELD>
      <FIELD type="AdditionalFields" label="Coordenador_G" source-type="AdditionalFields">
        <TAG><![CDATA[#NOVOREGISTO:CA:Coordenador_G#]]></TAG>
        <VALUE><![CDATA[#NOVOREGISTO:CA:Coordenador_G#]]></VALUE>
        <XPATH><![CDATA[/CARD/FIELDS/FIELD[NAME='Coordenador_G']/VALUE]]></XPATH>
      </FIELD>
      <FIELD type="AdditionalFields" label="Data_Reuniao" source-type="AdditionalFields">
        <TAG><![CDATA[#NOVOREGISTO:CA:Data_Reuniao#]]></TAG>
        <VALUE><![CDATA[#NOVOREGISTO:CA:Data_Reuniao#]]></VALUE>
        <XPATH><![CDATA[/CARD/FIELDS/FIELD[NAME='Data_Reuniao']/VALUE]]></XPATH>
      </FIELD>
      <FIELD type="AdditionalFields" label="Dec_Fav_Rec" source-type="AdditionalFields">
        <TAG><![CDATA[#NOVOREGISTO:CA:Dec_Fav_Rec#]]></TAG>
        <VALUE><![CDATA[#NOVOREGISTO:CA:Dec_Fav_Rec#]]></VALUE>
        <XPATH><![CDATA[/CARD/FIELDS/FIELD[NAME='Dec_Fav_Rec']/VALUE]]></XPATH>
      </FIELD>
      <FIELD type="AdditionalFields" label="Desig_Public" source-type="AdditionalFields">
        <TAG><![CDATA[#NOVOREGISTO:CA:Desig_Public#]]></TAG>
        <VALUE><![CDATA[#NOVOREGISTO:CA:Desig_Public#]]></VALUE>
        <XPATH><![CDATA[/CARD/FIELDS/FIELD[NAME='Desig_Public']/VALUE]]></XPATH>
      </FIELD>
      <FIELD type="AdditionalFields" label="Destino" source-type="AdditionalFields">
        <TAG><![CDATA[#NOVOREGISTO:CA:Destino#]]></TAG>
        <VALUE><![CDATA[#NOVOREGISTO:CA:Destino#]]></VALUE>
        <XPATH><![CDATA[/CARD/FIELDS/FIELD[NAME='Destino']/VALUE]]></XPATH>
      </FIELD>
      <FIELD type="AdditionalFields" label="Distribuicao" source-type="AdditionalFields">
        <TAG><![CDATA[#NOVOREGISTO:CA:Distribuicao#]]></TAG>
        <VALUE><![CDATA[#NOVOREGISTO:CA:Distribuicao#]]></VALUE>
        <XPATH><![CDATA[/CARD/FIELDS/FIELD[NAME='Distribuicao']/VALUE]]></XPATH>
      </FIELD>
      <FIELD type="AdditionalFields" label="Dt_env_resp" source-type="AdditionalFields">
        <TAG><![CDATA[#NOVOREGISTO:CA:Dt_env_resp#]]></TAG>
        <VALUE><![CDATA[#NOVOREGISTO:CA:Dt_env_resp#]]></VALUE>
        <XPATH><![CDATA[/CARD/FIELDS/FIELD[NAME='Dt_env_resp']/VALUE]]></XPATH>
      </FIELD>
      <FIELD type="AdditionalFields" label="Dt_lim_resp" source-type="AdditionalFields">
        <TAG><![CDATA[#NOVOREGISTO:CA:Dt_lim_resp#]]></TAG>
        <VALUE><![CDATA[#NOVOREGISTO:CA:Dt_lim_resp#]]></VALUE>
        <XPATH><![CDATA[/CARD/FIELDS/FIELD[NAME='Dt_lim_resp']/VALUE]]></XPATH>
      </FIELD>
      <FIELD type="AdditionalFields" label="Dt_v_final" source-type="AdditionalFields">
        <TAG><![CDATA[#NOVOREGISTO:CA:Dt_v_final#]]></TAG>
        <VALUE><![CDATA[#NOVOREGISTO:CA:Dt_v_final#]]></VALUE>
        <XPATH><![CDATA[/CARD/FIELDS/FIELD[NAME='Dt_v_final']/VALUE]]></XPATH>
      </FIELD>
      <FIELD type="AdditionalFields" label="Ent_Visada" source-type="AdditionalFields">
        <TAG><![CDATA[#NOVOREGISTO:CA:Ent_Visada#]]></TAG>
        <VALUE><![CDATA[#NOVOREGISTO:CA:Ent_Visada#]]></VALUE>
        <XPATH><![CDATA[/CARD/FIELDS/FIELD[NAME='Ent_Visada']/VALUE]]></XPATH>
      </FIELD>
      <FIELD type="AdditionalFields" label="Env_Proced" source-type="AdditionalFields">
        <TAG><![CDATA[#NOVOREGISTO:CA:Env_Proced#]]></TAG>
        <VALUE><![CDATA[#NOVOREGISTO:CA:Env_Proced#]]></VALUE>
        <XPATH><![CDATA[/CARD/FIELDS/FIELD[NAME='Env_Proced']/VALUE]]></XPATH>
      </FIELD>
      <FIELD type="AdditionalFields" label="Form_Tratam" source-type="AdditionalFields">
        <TAG><![CDATA[#NOVOREGISTO:CA:Form_Tratam#]]></TAG>
        <VALUE><![CDATA[#NOVOREGISTO:CA:Form_Tratam#]]></VALUE>
        <XPATH><![CDATA[/CARD/FIELDS/FIELD[NAME='Form_Tratam']/VALUE]]></XPATH>
      </FIELD>
      <FIELD type="AdditionalFields" label="Local" source-type="AdditionalFields">
        <TAG><![CDATA[#NOVOREGISTO:CA:Local#]]></TAG>
        <VALUE><![CDATA[#NOVOREGISTO:CA:Local#]]></VALUE>
        <XPATH><![CDATA[/CARD/FIELDS/FIELD[NAME='Local']/VALUE]]></XPATH>
      </FIELD>
      <FIELD type="AdditionalFields" label="N_Casos" source-type="AdditionalFields">
        <TAG><![CDATA[#NOVOREGISTO:CA:N_Casos#]]></TAG>
        <VALUE><![CDATA[#NOVOREGISTO:CA:N_Casos#]]></VALUE>
        <XPATH><![CDATA[/CARD/FIELDS/FIELD[NAME='N_Casos']/VALUE]]></XPATH>
      </FIELD>
      <FIELD type="AdditionalFields" label="N_Circular" source-type="AdditionalFields">
        <TAG><![CDATA[#NOVOREGISTO:CA:N_Circular#]]></TAG>
        <VALUE><![CDATA[#NOVOREGISTO:CA:N_Circular#]]></VALUE>
        <XPATH><![CDATA[/CARD/FIELDS/FIELD[NAME='N_Circular']/VALUE]]></XPATH>
      </FIELD>
      <FIELD type="AdditionalFields" label="N_Con_Pub" source-type="AdditionalFields">
        <TAG><![CDATA[#NOVOREGISTO:CA:N_Con_Pub#]]></TAG>
        <VALUE><![CDATA[#NOVOREGISTO:CA:N_Con_Pub#]]></VALUE>
        <XPATH><![CDATA[/CARD/FIELDS/FIELD[NAME='N_Con_Pub']/VALUE]]></XPATH>
      </FIELD>
      <FIELD type="AdditionalFields" label="N_N_Regulam" source-type="AdditionalFields">
        <TAG><![CDATA[#NOVOREGISTO:CA:N_N_Regulam#]]></TAG>
        <VALUE><![CDATA[#NOVOREGISTO:CA:N_N_Regulam#]]></VALUE>
        <XPATH><![CDATA[/CARD/FIELDS/FIELD[NAME='N_N_Regulam']/VALUE]]></XPATH>
      </FIELD>
      <FIELD type="AdditionalFields" label="Nc_Rv_Procd" source-type="AdditionalFields">
        <TAG><![CDATA[#NOVOREGISTO:CA:Nc_Rv_Procd#]]></TAG>
        <VALUE><![CDATA[#NOVOREGISTO:CA:Nc_Rv_Procd#]]></VALUE>
        <XPATH><![CDATA[/CARD/FIELDS/FIELD[NAME='Nc_Rv_Procd']/VALUE]]></XPATH>
      </FIELD>
      <FIELD type="AdditionalFields" label="Num_P_Leg" source-type="AdditionalFields">
        <TAG><![CDATA[#NOVOREGISTO:CA:Num_P_Leg#]]></TAG>
        <VALUE><![CDATA[#NOVOREGISTO:CA:Num_P_Leg#]]></VALUE>
        <XPATH><![CDATA[/CARD/FIELDS/FIELD[NAME='Num_P_Leg']/VALUE]]></XPATH>
      </FIELD>
      <FIELD type="AdditionalFields" label="Num_Processo" source-type="AdditionalFields">
        <TAG><![CDATA[#NOVOREGISTO:CA:Num_Processo#]]></TAG>
        <VALUE><![CDATA[#NOVOREGISTO:CA:Num_Processo#]]></VALUE>
        <XPATH><![CDATA[/CARD/FIELDS/FIELD[NAME='Num_Processo']/VALUE]]></XPATH>
      </FIELD>
      <FIELD type="AdditionalFields" label="Num_Ref_Viag" source-type="AdditionalFields">
        <TAG><![CDATA[#NOVOREGISTO:CA:Num_Ref_Viag#]]></TAG>
        <VALUE><![CDATA[#NOVOREGISTO:CA:Num_Ref_Viag#]]></VALUE>
        <XPATH><![CDATA[/CARD/FIELDS/FIELD[NAME='Num_Ref_Viag']/VALUE]]></XPATH>
      </FIELD>
      <FIELD type="AdditionalFields" label="Ord_Jur_C" source-type="AdditionalFields">
        <TAG><![CDATA[#NOVOREGISTO:CA:Ord_Jur_C#]]></TAG>
        <VALUE><![CDATA[#NOVOREGISTO:CA:Ord_Jur_C#]]></VALUE>
        <XPATH><![CDATA[/CARD/FIELDS/FIELD[NAME='Ord_Jur_C']/VALUE]]></XPATH>
      </FIELD>
      <FIELD type="AdditionalFields" label="Orig_Extern" source-type="AdditionalFields">
        <TAG><![CDATA[#NOVOREGISTO:CA:Orig_Extern#]]></TAG>
        <VALUE><![CDATA[#NOVOREGISTO:CA:Orig_Extern#]]></VALUE>
        <XPATH><![CDATA[/CARD/FIELDS/FIELD[NAME='Orig_Extern']/VALUE]]></XPATH>
      </FIELD>
      <FIELD type="AdditionalFields" label="Origem" source-type="AdditionalFields">
        <TAG><![CDATA[#NOVOREGISTO:CA:Origem#]]></TAG>
        <VALUE><![CDATA[#NOVOREGISTO:CA:Origem#]]></VALUE>
        <XPATH><![CDATA[/CARD/FIELDS/FIELD[NAME='Origem']/VALUE]]></XPATH>
      </FIELD>
      <FIELD type="AdditionalFields" label="Origem_Int" source-type="AdditionalFields">
        <TAG><![CDATA[#NOVOREGISTO:CA:Origem_Int#]]></TAG>
        <VALUE><![CDATA[#NOVOREGISTO:CA:Origem_Int#]]></VALUE>
        <XPATH><![CDATA[/CARD/FIELDS/FIELD[NAME='Origem_Int']/VALUE]]></XPATH>
      </FIELD>
      <FIELD type="AdditionalFields" label="Partes" source-type="AdditionalFields">
        <TAG><![CDATA[#NOVOREGISTO:CA:Partes#]]></TAG>
        <VALUE><![CDATA[#NOVOREGISTO:CA:Partes#]]></VALUE>
        <XPATH><![CDATA[/CARD/FIELDS/FIELD[NAME='Partes']/VALUE]]></XPATH>
      </FIELD>
      <FIELD type="AdditionalFields" label="Ponto_Sit" source-type="AdditionalFields">
        <TAG><![CDATA[#NOVOREGISTO:CA:Ponto_Sit#]]></TAG>
        <VALUE><![CDATA[#NOVOREGISTO:CA:Ponto_Sit#]]></VALUE>
        <XPATH><![CDATA[/CARD/FIELDS/FIELD[NAME='Ponto_Sit']/VALUE]]></XPATH>
      </FIELD>
      <FIELD type="AdditionalFields" label="Prioridade" source-type="AdditionalFields">
        <TAG><![CDATA[#NOVOREGISTO:CA:Prioridade#]]></TAG>
        <VALUE><![CDATA[#NOVOREGISTO:CA:Prioridade#]]></VALUE>
        <XPATH><![CDATA[/CARD/FIELDS/FIELD[NAME='Prioridade']/VALUE]]></XPATH>
      </FIELD>
      <FIELD type="AdditionalFields" label="Proc_Compl" source-type="AdditionalFields">
        <TAG><![CDATA[#NOVOREGISTO:CA:Proc_Compl#]]></TAG>
        <VALUE><![CDATA[#NOVOREGISTO:CA:Proc_Compl#]]></VALUE>
        <XPATH><![CDATA[/CARD/FIELDS/FIELD[NAME='Proc_Compl']/VALUE]]></XPATH>
      </FIELD>
      <FIELD type="AdditionalFields" label="Ramo" source-type="AdditionalFields">
        <TAG><![CDATA[#NOVOREGISTO:CA:Ramo#]]></TAG>
        <VALUE><![CDATA[#NOVOREGISTO:CA:Ramo#]]></VALUE>
        <XPATH><![CDATA[/CARD/FIELDS/FIELD[NAME='Ramo']/VALUE]]></XPATH>
      </FIELD>
      <FIELD type="AdditionalFields" label="Ref_Carta" source-type="AdditionalFields">
        <TAG><![CDATA[#NOVOREGISTO:CA:Ref_Carta#]]></TAG>
        <VALUE><![CDATA[#NOVOREGISTO:CA:Ref_Carta#]]></VALUE>
        <XPATH><![CDATA[/CARD/FIELDS/FIELD[NAME='Ref_Carta']/VALUE]]></XPATH>
      </FIELD>
      <FIELD type="AdditionalFields" label="Ref_Int" source-type="AdditionalFields">
        <TAG><![CDATA[#NOVOREGISTO:CA:Ref_Int#]]></TAG>
        <VALUE><![CDATA[#NOVOREGISTO:CA:Ref_Int#]]></VALUE>
        <XPATH><![CDATA[/CARD/FIELDS/FIELD[NAME='Ref_Int']/VALUE]]></XPATH>
      </FIELD>
      <FIELD type="AdditionalFields" label="Relator" source-type="AdditionalFields">
        <TAG><![CDATA[#NOVOREGISTO:CA:Relator#]]></TAG>
        <VALUE><![CDATA[#NOVOREGISTO:CA:Relator#]]></VALUE>
        <XPATH><![CDATA[/CARD/FIELDS/FIELD[NAME='Relator']/VALUE]]></XPATH>
      </FIELD>
      <FIELD type="AdditionalFields" label="Resp_Equipa_DCM" source-type="AdditionalFields">
        <TAG><![CDATA[#NOVOREGISTO:CA:Resp_Equipa_DCM#]]></TAG>
        <VALUE><![CDATA[#NOVOREGISTO:CA:Resp_Equipa_DCM#]]></VALUE>
        <XPATH><![CDATA[/CARD/FIELDS/FIELD[NAME='Resp_Equipa_DCM']/VALUE]]></XPATH>
      </FIELD>
      <FIELD type="AdditionalFields" label="Resultado" source-type="AdditionalFields">
        <TAG><![CDATA[#NOVOREGISTO:CA:Resultado#]]></TAG>
        <VALUE><![CDATA[#NOVOREGISTO:CA:Resultado#]]></VALUE>
        <XPATH><![CDATA[/CARD/FIELDS/FIELD[NAME='Resultado']/VALUE]]></XPATH>
      </FIELD>
      <FIELD type="AdditionalFields" label="Seccao" source-type="AdditionalFields">
        <TAG><![CDATA[#NOVOREGISTO:CA:Seccao#]]></TAG>
        <VALUE><![CDATA[#NOVOREGISTO:CA:Seccao#]]></VALUE>
        <XPATH><![CDATA[/CARD/FIELDS/FIELD[NAME='Seccao']/VALUE]]></XPATH>
      </FIELD>
      <FIELD type="AdditionalFields" label="Tema" source-type="AdditionalFields">
        <TAG><![CDATA[#NOVOREGISTO:CA:Tema#]]></TAG>
        <VALUE><![CDATA[#NOVOREGISTO:CA:Tema#]]></VALUE>
        <XPATH><![CDATA[/CARD/FIELDS/FIELD[NAME='Tema']/VALUE]]></XPATH>
      </FIELD>
      <FIELD type="AdditionalFields" label="Tempo_vida" source-type="AdditionalFields">
        <TAG><![CDATA[#NOVOREGISTO:CA:Tempo_vida#]]></TAG>
        <VALUE><![CDATA[#NOVOREGISTO:CA:Tempo_vida#]]></VALUE>
        <XPATH><![CDATA[/CARD/FIELDS/FIELD[NAME='Tempo_vida']/VALUE]]></XPATH>
      </FIELD>
      <FIELD type="AdditionalFields" label="Tipo_DCM" source-type="AdditionalFields">
        <TAG><![CDATA[#NOVOREGISTO:CA:Tipo_DCM#]]></TAG>
        <VALUE><![CDATA[#NOVOREGISTO:CA:Tipo_DCM#]]></VALUE>
        <XPATH><![CDATA[/CARD/FIELDS/FIELD[NAME='Tipo_DCM']/VALUE]]></XPATH>
      </FIELD>
      <FIELD type="AdditionalFields" label="Tipo_Reuniao" source-type="AdditionalFields">
        <TAG><![CDATA[#NOVOREGISTO:CA:Tipo_Reuniao#]]></TAG>
        <VALUE><![CDATA[#NOVOREGISTO:CA:Tipo_Reuniao#]]></VALUE>
        <XPATH><![CDATA[/CARD/FIELDS/FIELD[NAME='Tipo_Reuniao']/VALUE]]></XPATH>
      </FIELD>
      <FIELD type="AdditionalFields" label="Tipologia" source-type="AdditionalFields">
        <TAG><![CDATA[#NOVOREGISTO:CA:Tipologia#]]></TAG>
        <VALUE><![CDATA[#NOVOREGISTO:CA:Tipologia#]]></VALUE>
        <XPATH><![CDATA[/CARD/FIELDS/FIELD[NAME='Tipologia']/VALUE]]></XPATH>
      </FIELD>
      <FIELD type="AdditionalFields" label="Tribunal" source-type="AdditionalFields">
        <TAG><![CDATA[#NOVOREGISTO:CA:Tribunal#]]></TAG>
        <VALUE><![CDATA[#NOVOREGISTO:CA:Tribunal#]]></VALUE>
        <XPATH><![CDATA[/CARD/FIELDS/FIELD[NAME='Tribunal']/VALUE]]></XPATH>
      </FIELD>
      <FIELD type="AdditionalFields" label="Equipa_DSS" source-type="AdditionalFields">
        <TAG><![CDATA[#NOVOREGISTO:CA:Equipa_DSS#]]></TAG>
        <VALUE><![CDATA[#NOVOREGISTO:CA:Equipa_DSS#]]></VALUE>
        <XPATH><![CDATA[/CARD/FIELDS/FIELD[NAME='Equipa_DSS']/VALUE]]></XPATH>
      </FIELD>
      <FIELD type="AdditionalFields" label="Equipa_DSF" source-type="AdditionalFields">
        <TAG><![CDATA[#NOVOREGISTO:CA:Equipa_DSF#]]></TAG>
        <VALUE><![CDATA[#NOVOREGISTO:CA:Equipa_DSF#]]></VALUE>
        <XPATH><![CDATA[/CARD/FIELDS/FIELD[NAME='Equipa_DSF']/VALUE]]></XPATH>
      </FIELD>
      <FIELD type="AdditionalFields" label="Equipa_DCM" source-type="AdditionalFields">
        <TAG><![CDATA[#NOVOREGISTO:CA:Equipa_DCM#]]></TAG>
        <VALUE><![CDATA[#NOVOREGISTO:CA:Equipa_DCM#]]></VALUE>
        <XPATH><![CDATA[/CARD/FIELDS/FIELD[NAME='Equipa_DCM']/VALUE]]></XPATH>
      </FIELD>
      <FIELD type="AdditionalFields" label="Resp_Equipa_DSS" source-type="AdditionalFields">
        <TAG><![CDATA[#NOVOREGISTO:CA:Resp_Equipa_DSS#]]></TAG>
        <VALUE><![CDATA[#NOVOREGISTO:CA:Resp_Equipa_DSS#]]></VALUE>
        <XPATH><![CDATA[/CARD/FIELDS/FIELD[NAME='Resp_Equipa_DSS']/VALUE]]></XPATH>
      </FIELD>
      <FIELD type="AdditionalFields" label="Resp_Equipa_DSF" source-type="AdditionalFields">
        <TAG><![CDATA[#NOVOREGISTO:CA:Resp_Equipa_DSF#]]></TAG>
        <VALUE><![CDATA[#NOVOREGISTO:CA:Resp_Equipa_DSF#]]></VALUE>
        <XPATH><![CDATA[/CARD/FIELDS/FIELD[NAME='Resp_Equipa_DSF']/VALUE]]></XPATH>
      </FIELD>
      <FIELD type="AdditionalFields" label="Ent_Nomes" source-type="AdditionalFields">
        <TAG><![CDATA[#NOVOREGISTO:CA:Ent_Nomes#]]></TAG>
        <VALUE><![CDATA[#NOVOREGISTO:CA:Ent_Nomes#]]></VALUE>
        <XPATH><![CDATA[/CARD/FIELDS/FIELD[NAME='Ent_Nomes']/VALUE]]></XPATH>
      </FIELD>
      <FIELD type="AdditionalFields" label="Ent_Codigos" source-type="AdditionalFields">
        <TAG><![CDATA[#NOVOREGISTO:CA:Ent_Codigos#]]></TAG>
        <VALUE><![CDATA[#NOVOREGISTO:CA:Ent_Codigos#]]></VALUE>
        <XPATH><![CDATA[/CARD/FIELDS/FIELD[NAME='Ent_Codigos']/VALUE]]></XPATH>
      </FIELD>
      <FIELD type="AdditionalFields" label="Atrib_Equipa" source-type="AdditionalFields">
        <TAG><![CDATA[#NOVOREGISTO:CA:Atrib_Equipa#]]></TAG>
        <VALUE><![CDATA[#NOVOREGISTO:CA:Atrib_Equipa#]]></VALUE>
        <XPATH><![CDATA[/CARD/FIELDS/FIELD[NAME='Atrib_Equipa']/VALUE]]></XPATH>
      </FIELD>
      <FIELD type="AdditionalFields" label="Gestor" source-type="AdditionalFields">
        <TAG><![CDATA[#NOVOREGISTO:CA:Gestor#]]></TAG>
        <VALUE><![CDATA[#NOVOREGISTO:CA:Gestor#]]></VALUE>
        <XPATH><![CDATA[/CARD/FIELDS/FIELD[NAME='Gestor']/VALUE]]></XPATH>
      </FIELD>
      <FIELD type="AdditionalFields" label="Gestor2" source-type="AdditionalFields">
        <TAG><![CDATA[#NOVOREGISTO:CA:Gestor2#]]></TAG>
        <VALUE><![CDATA[#NOVOREGISTO:CA:Gestor2#]]></VALUE>
        <XPATH><![CDATA[/CARD/FIELDS/FIELD[NAME='Gestor2']/VALUE]]></XPATH>
      </FIELD>
      <FIELD type="AdditionalFields" label="Origem_Exterior" source-type="AdditionalFields">
        <TAG><![CDATA[#NOVOREGISTO:CA:Origem_Exterior#]]></TAG>
        <VALUE><![CDATA[#NOVOREGISTO:CA:Origem_Exterior#]]></VALUE>
        <XPATH><![CDATA[/CARD/FIELDS/FIELD[NAME='Origem_Exterior']/VALUE]]></XPATH>
      </FIELD>
      <FIELD type="AdditionalFields" label="OrigemDJU" source-type="AdditionalFields">
        <TAG><![CDATA[#NOVOREGISTO:CA:OrigemDJU#]]></TAG>
        <VALUE><![CDATA[#NOVOREGISTO:CA:OrigemDJU#]]></VALUE>
        <XPATH><![CDATA[/CARD/FIELDS/FIELD[NAME='OrigemDJU']/VALUE]]></XPATH>
      </FIELD>
      <FIELD type="AdditionalFields" label="Codigo" source-type="AdditionalFields">
        <TAG><![CDATA[#NOVOREGISTO:CA:Codigo#]]></TAG>
        <VALUE><![CDATA[#NOVOREGISTO:CA:Codigo#]]></VALUE>
        <XPATH><![CDATA[/CARD/FIELDS/FIELD[NAME='Codigo']/VALUE]]></XPATH>
      </FIELD>
      <FIELD type="AdditionalFields" label="NivelPrioridade" source-type="AdditionalFields">
        <TAG><![CDATA[#NOVOREGISTO:CA:NivelPrioridade#]]></TAG>
        <VALUE><![CDATA[#NOVOREGISTO:CA:NivelPrioridade#]]></VALUE>
        <XPATH><![CDATA[/CARD/FIELDS/FIELD[NAME='NivelPrioridade']/VALUE]]></XPATH>
      </FIELD>
      <FIELD type="AdditionalFields" label="Estado_DJU" source-type="AdditionalFields">
        <TAG><![CDATA[#NOVOREGISTO:CA:Estado_DJU#]]></TAG>
        <VALUE><![CDATA[#NOVOREGISTO:CA:Estado_DJU#]]></VALUE>
        <XPATH><![CDATA[/CARD/FIELDS/FIELD[NAME='Estado_DJU']/VALUE]]></XPATH>
      </FIELD>
      <FIELD type="AdditionalFields" label="Data_instaur" source-type="AdditionalFields">
        <TAG><![CDATA[#NOVOREGISTO:CA:Data_instaur#]]></TAG>
        <VALUE><![CDATA[#NOVOREGISTO:CA:Data_instaur#]]></VALUE>
        <XPATH><![CDATA[/CARD/FIELDS/FIELD[NAME='Data_instaur']/VALUE]]></XPATH>
      </FIELD>
      <FIELD type="AdditionalFields" label="Data_Conclusao" source-type="AdditionalFields">
        <TAG><![CDATA[#NOVOREGISTO:CA:Data_Conclusao#]]></TAG>
        <VALUE><![CDATA[#NOVOREGISTO:CA:Data_Conclusao#]]></VALUE>
        <XPATH><![CDATA[/CARD/FIELDS/FIELD[NAME='Data_Conclusao']/VALUE]]></XPATH>
      </FIELD>
      <FIELD type="AdditionalFields" label="N_aut_notícia" source-type="AdditionalFields">
        <TAG><![CDATA[#NOVOREGISTO:CA:N_aut_notícia#]]></TAG>
        <VALUE><![CDATA[#NOVOREGISTO:CA:N_aut_notícia#]]></VALUE>
        <XPATH><![CDATA[/CARD/FIELDS/FIELD[NAME='N_aut_notícia']/VALUE]]></XPATH>
      </FIELD>
      <FIELD type="AdditionalFields" label="Artigo_Violado" source-type="AdditionalFields">
        <TAG><![CDATA[#NOVOREGISTO:CA:Artigo_Violado#]]></TAG>
        <VALUE><![CDATA[#NOVOREGISTO:CA:Artigo_Violado#]]></VALUE>
        <XPATH><![CDATA[/CARD/FIELDS/FIELD[NAME='Artigo_Violado']/VALUE]]></XPATH>
      </FIELD>
      <FIELD type="AdditionalFields" label="N_Art_Violado" source-type="AdditionalFields">
        <TAG><![CDATA[#NOVOREGISTO:CA:N_Art_Violado#]]></TAG>
        <VALUE><![CDATA[#NOVOREGISTO:CA:N_Art_Violado#]]></VALUE>
        <XPATH><![CDATA[/CARD/FIELDS/FIELD[NAME='N_Art_Violado']/VALUE]]></XPATH>
      </FIELD>
      <FIELD type="AdditionalFields" label="Al_Art_Violado" source-type="AdditionalFields">
        <TAG><![CDATA[#NOVOREGISTO:CA:Al_Art_Violado#]]></TAG>
        <VALUE><![CDATA[#NOVOREGISTO:CA:Al_Art_Violado#]]></VALUE>
        <XPATH><![CDATA[/CARD/FIELDS/FIELD[NAME='Al_Art_Violado']/VALUE]]></XPATH>
      </FIELD>
      <FIELD type="AdditionalFields" label="Sub_Art_Violado" source-type="AdditionalFields">
        <TAG><![CDATA[#NOVOREGISTO:CA:Sub_Art_Violado#]]></TAG>
        <VALUE><![CDATA[#NOVOREGISTO:CA:Sub_Art_Violado#]]></VALUE>
        <XPATH><![CDATA[/CARD/FIELDS/FIELD[NAME='Sub_Art_Violado']/VALUE]]></XPATH>
      </FIELD>
      <FIELD type="AdditionalFields" label="Sancao_Prevista" source-type="AdditionalFields">
        <TAG><![CDATA[#NOVOREGISTO:CA:Sancao_Prevista#]]></TAG>
        <VALUE><![CDATA[#NOVOREGISTO:CA:Sancao_Prevista#]]></VALUE>
        <XPATH><![CDATA[/CARD/FIELDS/FIELD[NAME='Sancao_Prevista']/VALUE]]></XPATH>
      </FIELD>
      <FIELD type="AdditionalFields" label="N_Sanc_Prevista" source-type="AdditionalFields">
        <TAG><![CDATA[#NOVOREGISTO:CA:N_Sanc_Prevista#]]></TAG>
        <VALUE><![CDATA[#NOVOREGISTO:CA:N_Sanc_Prevista#]]></VALUE>
        <XPATH><![CDATA[/CARD/FIELDS/FIELD[NAME='N_Sanc_Prevista']/VALUE]]></XPATH>
      </FIELD>
      <FIELD type="AdditionalFields" label="Data_Apr_Defesa" source-type="AdditionalFields">
        <TAG><![CDATA[#NOVOREGISTO:CA:Data_Apr_Defesa#]]></TAG>
        <VALUE><![CDATA[#NOVOREGISTO:CA:Data_Apr_Defesa#]]></VALUE>
        <XPATH><![CDATA[/CARD/FIELDS/FIELD[NAME='Data_Apr_Defesa']/VALUE]]></XPATH>
      </FIELD>
      <FIELD type="AdditionalFields" label="Data_Decisao" source-type="AdditionalFields">
        <TAG><![CDATA[#NOVOREGISTO:CA:Data_Decisao#]]></TAG>
        <VALUE><![CDATA[#NOVOREGISTO:CA:Data_Decisao#]]></VALUE>
        <XPATH><![CDATA[/CARD/FIELDS/FIELD[NAME='Data_Decisao']/VALUE]]></XPATH>
      </FIELD>
      <FIELD type="AdditionalFields" label="Decisao" source-type="AdditionalFields">
        <TAG><![CDATA[#NOVOREGISTO:CA:Decisao#]]></TAG>
        <VALUE><![CDATA[#NOVOREGISTO:CA:Decisao#]]></VALUE>
        <XPATH><![CDATA[/CARD/FIELDS/FIELD[NAME='Decisao']/VALUE]]></XPATH>
      </FIELD>
      <FIELD type="AdditionalFields" label="SuspensaoCoima" source-type="AdditionalFields">
        <TAG><![CDATA[#NOVOREGISTO:CA:SuspensaoCoima#]]></TAG>
        <VALUE><![CDATA[#NOVOREGISTO:CA:SuspensaoCoima#]]></VALUE>
        <XPATH><![CDATA[/CARD/FIELDS/FIELD[NAME='SuspensaoCoima']/VALUE]]></XPATH>
      </FIELD>
      <FIELD type="AdditionalFields" label="Sancoes_Acess" source-type="AdditionalFields">
        <TAG><![CDATA[#NOVOREGISTO:CA:Sancoes_Acess#]]></TAG>
        <VALUE><![CDATA[#NOVOREGISTO:CA:Sancoes_Acess#]]></VALUE>
        <XPATH><![CDATA[/CARD/FIELDS/FIELD[NAME='Sancoes_Acess']/VALUE]]></XPATH>
      </FIELD>
      <FIELD type="AdditionalFields" label="Valor_Coima" source-type="AdditionalFields">
        <TAG><![CDATA[#NOVOREGISTO:CA:Valor_Coima#]]></TAG>
        <VALUE><![CDATA[#NOVOREGISTO:CA:Valor_Coima#]]></VALUE>
        <XPATH><![CDATA[/CARD/FIELDS/FIELD[NAME='Valor_Coima']/VALUE]]></XPATH>
      </FIELD>
      <FIELD type="AdditionalFields" label="N_DUC" source-type="AdditionalFields">
        <TAG><![CDATA[#NOVOREGISTO:CA:N_DUC#]]></TAG>
        <VALUE><![CDATA[#NOVOREGISTO:CA:N_DUC#]]></VALUE>
        <XPATH><![CDATA[/CARD/FIELDS/FIELD[NAME='N_DUC']/VALUE]]></XPATH>
      </FIELD>
      <FIELD type="AdditionalFields" label="Data_Pgto_Coima" source-type="AdditionalFields">
        <TAG><![CDATA[#NOVOREGISTO:CA:Data_Pgto_Coima#]]></TAG>
        <VALUE><![CDATA[#NOVOREGISTO:CA:Data_Pgto_Coima#]]></VALUE>
        <XPATH><![CDATA[/CARD/FIELDS/FIELD[NAME='Data_Pgto_Coima']/VALUE]]></XPATH>
      </FIELD>
      <FIELD type="AdditionalFields" label="Data_trans_julg" source-type="AdditionalFields">
        <TAG><![CDATA[#NOVOREGISTO:CA:Data_trans_julg#]]></TAG>
        <VALUE><![CDATA[#NOVOREGISTO:CA:Data_trans_julg#]]></VALUE>
        <XPATH><![CDATA[/CARD/FIELDS/FIELD[NAME='Data_trans_julg']/VALUE]]></XPATH>
      </FIELD>
      <FIELD type="AdditionalFields" label="Impug_Judicial" source-type="AdditionalFields">
        <TAG><![CDATA[#NOVOREGISTO:CA:Impug_Judicial#]]></TAG>
        <VALUE><![CDATA[#NOVOREGISTO:CA:Impug_Judicial#]]></VALUE>
        <XPATH><![CDATA[/CARD/FIELDS/FIELD[NAME='Impug_Judicial']/VALUE]]></XPATH>
      </FIELD>
      <FIELD type="AdditionalFields" label="Mandatario_ISP" source-type="AdditionalFields">
        <TAG><![CDATA[#NOVOREGISTO:CA:Mandatario_ISP#]]></TAG>
        <VALUE><![CDATA[#NOVOREGISTO:CA:Mandatario_ISP#]]></VALUE>
        <XPATH><![CDATA[/CARD/FIELDS/FIELD[NAME='Mandatario_ISP']/VALUE]]></XPATH>
      </FIELD>
      <FIELD type="AdditionalFields" label="Tribunal_Recurs" source-type="AdditionalFields">
        <TAG><![CDATA[#NOVOREGISTO:CA:Tribunal_Recurs#]]></TAG>
        <VALUE><![CDATA[#NOVOREGISTO:CA:Tribunal_Recurs#]]></VALUE>
        <XPATH><![CDATA[/CARD/FIELDS/FIELD[NAME='Tribunal_Recurs']/VALUE]]></XPATH>
      </FIELD>
      <FIELD type="AdditionalFields" label="Juizo" source-type="AdditionalFields">
        <TAG><![CDATA[#NOVOREGISTO:CA:Juizo#]]></TAG>
        <VALUE><![CDATA[#NOVOREGISTO:CA:Juizo#]]></VALUE>
        <XPATH><![CDATA[/CARD/FIELDS/FIELD[NAME='Juizo']/VALUE]]></XPATH>
      </FIELD>
      <FIELD type="AdditionalFields" label="N_Proc_Tribunal" source-type="AdditionalFields">
        <TAG><![CDATA[#NOVOREGISTO:CA:N_Proc_Tribunal#]]></TAG>
        <VALUE><![CDATA[#NOVOREGISTO:CA:N_Proc_Tribunal#]]></VALUE>
        <XPATH><![CDATA[/CARD/FIELDS/FIELD[NAME='N_Proc_Tribunal']/VALUE]]></XPATH>
      </FIELD>
      <FIELD type="AdditionalFields" label="Julgamentos" source-type="AdditionalFields">
        <TAG><![CDATA[#NOVOREGISTO:CA:Julgamentos#]]></TAG>
        <VALUE><![CDATA[#NOVOREGISTO:CA:Julgamentos#]]></VALUE>
        <XPATH><![CDATA[/CARD/FIELDS/FIELD[NAME='Julgamentos']/VALUE]]></XPATH>
      </FIELD>
      <FIELD type="AdditionalFields" label="Testem_ISP_Conv" source-type="AdditionalFields">
        <TAG><![CDATA[#NOVOREGISTO:CA:Testem_ISP_Conv#]]></TAG>
        <VALUE><![CDATA[#NOVOREGISTO:CA:Testem_ISP_Conv#]]></VALUE>
        <XPATH><![CDATA[/CARD/FIELDS/FIELD[NAME='Testem_ISP_Conv']/VALUE]]></XPATH>
      </FIELD>
      <FIELD type="AdditionalFields" label="Recurso_Relacao" source-type="AdditionalFields">
        <TAG><![CDATA[#NOVOREGISTO:CA:Recurso_Relacao#]]></TAG>
        <VALUE><![CDATA[#NOVOREGISTO:CA:Recurso_Relacao#]]></VALUE>
        <XPATH><![CDATA[/CARD/FIELDS/FIELD[NAME='Recurso_Relacao']/VALUE]]></XPATH>
      </FIELD>
      <FIELD type="AdditionalFields" label="Res_Impug_jud" source-type="AdditionalFields">
        <TAG><![CDATA[#NOVOREGISTO:CA:Res_Impug_jud#]]></TAG>
        <VALUE><![CDATA[#NOVOREGISTO:CA:Res_Impug_jud#]]></VALUE>
        <XPATH><![CDATA[/CARD/FIELDS/FIELD[NAME='Res_Impug_jud']/VALUE]]></XPATH>
      </FIELD>
      <FIELD type="AdditionalFields" label="N_Cert_Proc_Exc" source-type="AdditionalFields">
        <TAG><![CDATA[#NOVOREGISTO:CA:N_Cert_Proc_Exc#]]></TAG>
        <VALUE><![CDATA[#NOVOREGISTO:CA:N_Cert_Proc_Exc#]]></VALUE>
        <XPATH><![CDATA[/CARD/FIELDS/FIELD[NAME='N_Cert_Proc_Exc']/VALUE]]></XPATH>
      </FIELD>
      <FIELD type="AdditionalFields" label="Proc_Materializ" source-type="AdditionalFields">
        <TAG><![CDATA[#NOVOREGISTO:CA:Proc_Materializ#]]></TAG>
        <VALUE><![CDATA[#NOVOREGISTO:CA:Proc_Materializ#]]></VALUE>
        <XPATH><![CDATA[/CARD/FIELDS/FIELD[NAME='Proc_Materializ']/VALUE]]></XPATH>
      </FIELD>
      <FIELD type="AdditionalFields" label="Nome_Arguido" source-type="AdditionalFields">
        <TAG><![CDATA[#NOVOREGISTO:CA:Nome_Arguido#]]></TAG>
        <VALUE><![CDATA[#NOVOREGISTO:CA:Nome_Arguido#]]></VALUE>
        <XPATH><![CDATA[/CARD/FIELDS/FIELD[NAME='Nome_Arguido']/VALUE]]></XPATH>
      </FIELD>
      <FIELD type="AdditionalFields" label="Tipo_Arguido" source-type="AdditionalFields">
        <TAG><![CDATA[#NOVOREGISTO:CA:Tipo_Arguido#]]></TAG>
        <VALUE><![CDATA[#NOVOREGISTO:CA:Tipo_Arguido#]]></VALUE>
        <XPATH><![CDATA[/CARD/FIELDS/FIELD[NAME='Tipo_Arguido']/VALUE]]></XPATH>
      </FIELD>
      <FIELD type="AdditionalFields" label="Instrutor" source-type="AdditionalFields">
        <TAG><![CDATA[#NOVOREGISTO:CA:Instrutor#]]></TAG>
        <VALUE><![CDATA[#NOVOREGISTO:CA:Instrutor#]]></VALUE>
        <XPATH><![CDATA[/CARD/FIELDS/FIELD[NAME='Instrutor']/VALUE]]></XPATH>
      </FIELD>
      <FIELD type="AdditionalFields" label="Sub_Sancao_prev" source-type="AdditionalFields">
        <TAG><![CDATA[#NOVOREGISTO:CA:Sub_Sancao_prev#]]></TAG>
        <VALUE><![CDATA[#NOVOREGISTO:CA:Sub_Sancao_prev#]]></VALUE>
        <XPATH><![CDATA[/CARD/FIELDS/FIELD[NAME='Sub_Sancao_prev']/VALUE]]></XPATH>
      </FIELD>
      <FIELD type="AdditionalFields" label="Tecn_Resp_DSF" source-type="AdditionalFields">
        <TAG><![CDATA[#NOVOREGISTO:CA:Tecn_Resp_DSF#]]></TAG>
        <VALUE><![CDATA[#NOVOREGISTO:CA:Tecn_Resp_DSF#]]></VALUE>
        <XPATH><![CDATA[/CARD/FIELDS/FIELD[NAME='Tecn_Resp_DSF']/VALUE]]></XPATH>
      </FIELD>
      <FIELD type="AdditionalFields" label="Tecn_Resp_DSS" source-type="AdditionalFields">
        <TAG><![CDATA[#NOVOREGISTO:CA:Tecn_Resp_DSS#]]></TAG>
        <VALUE><![CDATA[#NOVOREGISTO:CA:Tecn_Resp_DSS#]]></VALUE>
        <XPATH><![CDATA[/CARD/FIELDS/FIELD[NAME='Tecn_Resp_DSS']/VALUE]]></XPATH>
      </FIELD>
      <FIELD type="AdditionalFields" label="Tecn_Resp_DCM" source-type="AdditionalFields">
        <TAG><![CDATA[#NOVOREGISTO:CA:Tecn_Resp_DCM#]]></TAG>
        <VALUE><![CDATA[#NOVOREGISTO:CA:Tecn_Resp_DCM#]]></VALUE>
        <XPATH><![CDATA[/CARD/FIELDS/FIELD[NAME='Tecn_Resp_DCM']/VALUE]]></XPATH>
      </FIELD>
      <FIELD type="AdditionalFields" label="Tecn_Resp_DARF" source-type="AdditionalFields">
        <TAG><![CDATA[#NOVOREGISTO:CA:Tecn_Resp_DARF#]]></TAG>
        <VALUE><![CDATA[#NOVOREGISTO:CA:Tecn_Resp_DARF#]]></VALUE>
        <XPATH><![CDATA[/CARD/FIELDS/FIELD[NAME='Tecn_Resp_DARF']/VALUE]]></XPATH>
      </FIELD>
      <FIELD type="AdditionalFields" label="Tecn_Resp_DARM" source-type="AdditionalFields">
        <TAG><![CDATA[#NOVOREGISTO:CA:Tecn_Resp_DARM#]]></TAG>
        <VALUE><![CDATA[#NOVOREGISTO:CA:Tecn_Resp_DARM#]]></VALUE>
        <XPATH><![CDATA[/CARD/FIELDS/FIELD[NAME='Tecn_Resp_DARM']/VALUE]]></XPATH>
      </FIELD>
      <FIELD type="AdditionalFields" label="Tecn_Resp_DES" source-type="AdditionalFields">
        <TAG><![CDATA[#NOVOREGISTO:CA:Tecn_Resp_DES#]]></TAG>
        <VALUE><![CDATA[#NOVOREGISTO:CA:Tecn_Resp_DES#]]></VALUE>
        <XPATH><![CDATA[/CARD/FIELDS/FIELD[NAME='Tecn_Resp_DES']/VALUE]]></XPATH>
      </FIELD>
      <FIELD type="AdditionalFields" label="Tecn_Resp_DRS" source-type="AdditionalFields">
        <TAG><![CDATA[#NOVOREGISTO:CA:Tecn_Resp_DRS#]]></TAG>
        <VALUE><![CDATA[#NOVOREGISTO:CA:Tecn_Resp_DRS#]]></VALUE>
        <XPATH><![CDATA[/CARD/FIELDS/FIELD[NAME='Tecn_Resp_DRS']/VALUE]]></XPATH>
      </FIELD>
      <FIELD type="AdditionalFields" label="Tecn_Resp_DPR" source-type="AdditionalFields">
        <TAG><![CDATA[#NOVOREGISTO:CA:Tecn_Resp_DPR#]]></TAG>
        <VALUE><![CDATA[#NOVOREGISTO:CA:Tecn_Resp_DPR#]]></VALUE>
        <XPATH><![CDATA[/CARD/FIELDS/FIELD[NAME='Tecn_Resp_DPR']/VALUE]]></XPATH>
      </FIELD>
      <FIELD type="AdditionalFields" label="Tecn_Resp_DJU" source-type="AdditionalFields">
        <TAG><![CDATA[#NOVOREGISTO:CA:Tecn_Resp_DJU#]]></TAG>
        <VALUE><![CDATA[#NOVOREGISTO:CA:Tecn_Resp_DJU#]]></VALUE>
        <XPATH><![CDATA[/CARD/FIELDS/FIELD[NAME='Tecn_Resp_DJU']/VALUE]]></XPATH>
      </FIELD>
      <FIELD type="AdditionalFields" label="TP_11.01.02" source-type="AdditionalFields">
        <TAG><![CDATA[#NOVOREGISTO:CA:TP_11.01.02#]]></TAG>
        <VALUE><![CDATA[#NOVOREGISTO:CA:TP_11.01.02#]]></VALUE>
        <XPATH><![CDATA[/CARD/FIELDS/FIELD[NAME='TP_11.01.02']/VALUE]]></XPATH>
      </FIELD>
      <FIELD type="AdditionalFields" label="TP_11.01.03" source-type="AdditionalFields">
        <TAG><![CDATA[#NOVOREGISTO:CA:TP_11.01.03#]]></TAG>
        <VALUE><![CDATA[#NOVOREGISTO:CA:TP_11.01.03#]]></VALUE>
        <XPATH><![CDATA[/CARD/FIELDS/FIELD[NAME='TP_11.01.03']/VALUE]]></XPATH>
      </FIELD>
      <FIELD type="AdditionalFields" label="TP_11.01.08" source-type="AdditionalFields">
        <TAG><![CDATA[#NOVOREGISTO:CA:TP_11.01.08#]]></TAG>
        <VALUE><![CDATA[#NOVOREGISTO:CA:TP_11.01.08#]]></VALUE>
        <XPATH><![CDATA[/CARD/FIELDS/FIELD[NAME='TP_11.01.08']/VALUE]]></XPATH>
      </FIELD>
      <FIELD type="AdditionalFields" label="TP_11.01.09" source-type="AdditionalFields">
        <TAG><![CDATA[#NOVOREGISTO:CA:TP_11.01.09#]]></TAG>
        <VALUE><![CDATA[#NOVOREGISTO:CA:TP_11.01.09#]]></VALUE>
        <XPATH><![CDATA[/CARD/FIELDS/FIELD[NAME='TP_11.01.09']/VALUE]]></XPATH>
      </FIELD>
      <FIELD type="AdditionalFields" label="TP_11.01.13" source-type="AdditionalFields">
        <TAG><![CDATA[#NOVOREGISTO:CA:TP_11.01.13#]]></TAG>
        <VALUE><![CDATA[#NOVOREGISTO:CA:TP_11.01.13#]]></VALUE>
        <XPATH><![CDATA[/CARD/FIELDS/FIELD[NAME='TP_11.01.13']/VALUE]]></XPATH>
      </FIELD>
      <FIELD type="AdditionalFields" label="TP_11.01.19.02" source-type="AdditionalFields">
        <TAG><![CDATA[#NOVOREGISTO:CA:TP_11.01.19.02#]]></TAG>
        <VALUE><![CDATA[#NOVOREGISTO:CA:TP_11.01.19.02#]]></VALUE>
        <XPATH><![CDATA[/CARD/FIELDS/FIELD[NAME='TP_11.01.19.02']/VALUE]]></XPATH>
      </FIELD>
      <FIELD type="AdditionalFields" label="TP_11.01.20.01" source-type="AdditionalFields">
        <TAG><![CDATA[#NOVOREGISTO:CA:TP_11.01.20.01#]]></TAG>
        <VALUE><![CDATA[#NOVOREGISTO:CA:TP_11.01.20.01#]]></VALUE>
        <XPATH><![CDATA[/CARD/FIELDS/FIELD[NAME='TP_11.01.20.01']/VALUE]]></XPATH>
      </FIELD>
      <FIELD type="AdditionalFields" label="TP_11.01.20.02" source-type="AdditionalFields">
        <TAG><![CDATA[#NOVOREGISTO:CA:TP_11.01.20.02#]]></TAG>
        <VALUE><![CDATA[#NOVOREGISTO:CA:TP_11.01.20.02#]]></VALUE>
        <XPATH><![CDATA[/CARD/FIELDS/FIELD[NAME='TP_11.01.20.02']/VALUE]]></XPATH>
      </FIELD>
      <FIELD type="AdditionalFields" label="TP_11.01.21.04" source-type="AdditionalFields">
        <TAG><![CDATA[#NOVOREGISTO:CA:TP_11.01.21.04#]]></TAG>
        <VALUE><![CDATA[#NOVOREGISTO:CA:TP_11.01.21.04#]]></VALUE>
        <XPATH><![CDATA[/CARD/FIELDS/FIELD[NAME='TP_11.01.21.04']/VALUE]]></XPATH>
      </FIELD>
      <FIELD type="AdditionalFields" label="TP_11.02.22.02" source-type="AdditionalFields">
        <TAG><![CDATA[#NOVOREGISTO:CA:TP_11.02.22.02#]]></TAG>
        <VALUE><![CDATA[#NOVOREGISTO:CA:TP_11.02.22.02#]]></VALUE>
        <XPATH><![CDATA[/CARD/FIELDS/FIELD[NAME='TP_11.02.22.02']/VALUE]]></XPATH>
      </FIELD>
      <FIELD type="AdditionalFields" label="TP_11.05.03" source-type="AdditionalFields">
        <TAG><![CDATA[#NOVOREGISTO:CA:TP_11.05.03#]]></TAG>
        <VALUE><![CDATA[#NOVOREGISTO:CA:TP_11.05.03#]]></VALUE>
        <XPATH><![CDATA[/CARD/FIELDS/FIELD[NAME='TP_11.05.03']/VALUE]]></XPATH>
      </FIELD>
      <FIELD type="AdditionalFields" label="TP_11.05.07.03" source-type="AdditionalFields">
        <TAG><![CDATA[#NOVOREGISTO:CA:TP_11.05.07.03#]]></TAG>
        <VALUE><![CDATA[#NOVOREGISTO:CA:TP_11.05.07.03#]]></VALUE>
        <XPATH><![CDATA[/CARD/FIELDS/FIELD[NAME='TP_11.05.07.03']/VALUE]]></XPATH>
      </FIELD>
      <FIELD type="AdditionalFields" label="Ano_Sem_Tri_Ref" source-type="AdditionalFields">
        <TAG><![CDATA[#NOVOREGISTO:CA:Ano_Sem_Tri_Ref#]]></TAG>
        <VALUE><![CDATA[#NOVOREGISTO:CA:Ano_Sem_Tri_Ref#]]></VALUE>
        <XPATH><![CDATA[/CARD/FIELDS/FIELD[NAME='Ano_Sem_Tri_Ref']/VALUE]]></XPATH>
      </FIELD>
      <FIELD type="AdditionalFields" label="Dat/Ano" source-type="AdditionalFields">
        <TAG><![CDATA[#NOVOREGISTO:CA:Dat/Ano#]]></TAG>
        <VALUE><![CDATA[#NOVOREGISTO:CA:Dat/Ano#]]></VALUE>
        <XPATH><![CDATA[/CARD/FIELDS/FIELD[NAME='Dat/Ano']/VALUE]]></XPATH>
      </FIELD>
      <FIELD type="AdditionalFields" label="Ref." source-type="AdditionalFields">
        <TAG><![CDATA[#NOVOREGISTO:CA:Ref.#]]></TAG>
        <VALUE><![CDATA[#NOVOREGISTO:CA:Ref.#]]></VALUE>
        <XPATH><![CDATA[/CARD/FIELDS/FIELD[NAME='Ref.']/VALUE]]></XPATH>
      </FIELD>
      <FIELD type="AdditionalFields" label="UO/Dep" source-type="AdditionalFields">
        <TAG><![CDATA[#NOVOREGISTO:CA:UO/Dep#]]></TAG>
        <VALUE><![CDATA[#NOVOREGISTO:CA:UO/Dep#]]></VALUE>
        <XPATH><![CDATA[/CARD/FIELDS/FIELD[NAME='UO/Dep']/VALUE]]></XPATH>
      </FIELD>
      <FIELD type="AdditionalFields" label="Tp_06.01.02" source-type="AdditionalFields">
        <TAG><![CDATA[#NOVOREGISTO:CA:Tp_06.01.02#]]></TAG>
        <VALUE><![CDATA[#NOVOREGISTO:CA:Tp_06.01.02#]]></VALUE>
        <XPATH><![CDATA[/CARD/FIELDS/FIELD[NAME='Tp_06.01.02']/VALUE]]></XPATH>
      </FIELD>
      <FIELD type="AdditionalFields" label="Tp_04.01.02" source-type="AdditionalFields">
        <TAG><![CDATA[#NOVOREGISTO:CA:Tp_04.01.02#]]></TAG>
        <VALUE><![CDATA[#NOVOREGISTO:CA:Tp_04.01.02#]]></VALUE>
        <XPATH><![CDATA[/CARD/FIELDS/FIELD[NAME='Tp_04.01.02']/VALUE]]></XPATH>
      </FIELD>
      <FIELD type="AdditionalFields" label="TP_15.02.01" source-type="AdditionalFields">
        <TAG><![CDATA[#NOVOREGISTO:CA:TP_15.02.01#]]></TAG>
        <VALUE><![CDATA[#NOVOREGISTO:CA:TP_15.02.01#]]></VALUE>
        <XPATH><![CDATA[/CARD/FIELDS/FIELD[NAME='TP_15.02.01']/VALUE]]></XPATH>
      </FIELD>
      <FIELD type="AdditionalFields" label="TP_15.02.02" source-type="AdditionalFields">
        <TAG><![CDATA[#NOVOREGISTO:CA:TP_15.02.02#]]></TAG>
        <VALUE><![CDATA[#NOVOREGISTO:CA:TP_15.02.02#]]></VALUE>
        <XPATH><![CDATA[/CARD/FIELDS/FIELD[NAME='TP_15.02.02']/VALUE]]></XPATH>
      </FIELD>
      <FIELD type="AdditionalFields" label="Resp_Equip_DARF" source-type="AdditionalFields">
        <TAG><![CDATA[#NOVOREGISTO:CA:Resp_Equip_DARF#]]></TAG>
        <VALUE><![CDATA[#NOVOREGISTO:CA:Resp_Equip_DARF#]]></VALUE>
        <XPATH><![CDATA[/CARD/FIELDS/FIELD[NAME='Resp_Equip_DARF']/VALUE]]></XPATH>
      </FIELD>
      <FIELD type="AdditionalFields" label="Ent_Tipo" source-type="AdditionalFields">
        <TAG><![CDATA[#NOVOREGISTO:CA:Ent_Tipo#]]></TAG>
        <VALUE><![CDATA[#NOVOREGISTO:CA:Ent_Tipo#]]></VALUE>
        <XPATH><![CDATA[/CARD/FIELDS/FIELD[NAME='Ent_Tipo']/VALUE]]></XPATH>
      </FIELD>
      <FIELD type="AdditionalFields" label="Ent_NIF" source-type="AdditionalFields">
        <TAG><![CDATA[#NOVOREGISTO:CA:Ent_NIF#]]></TAG>
        <VALUE><![CDATA[#NOVOREGISTO:CA:Ent_NIF#]]></VALUE>
        <XPATH><![CDATA[/CARD/FIELDS/FIELD[NAME='Ent_NIF']/VALUE]]></XPATH>
      </FIELD>
      <FIELD type="AdditionalFields" label="Tecn_Resp_DARS" source-type="AdditionalFields">
        <TAG><![CDATA[#NOVOREGISTO:CA:Tecn_Resp_DARS#]]></TAG>
        <VALUE><![CDATA[#NOVOREGISTO:CA:Tecn_Resp_DARS#]]></VALUE>
        <XPATH><![CDATA[/CARD/FIELDS/FIELD[NAME='Tecn_Resp_DARS']/VALUE]]></XPATH>
      </FIELD>
      <FIELD type="AdditionalFields" label="Al_Sancao_Prev" source-type="AdditionalFields">
        <TAG><![CDATA[#NOVOREGISTO:CA:Al_Sancao_Prev#]]></TAG>
        <VALUE><![CDATA[#NOVOREGISTO:CA:Al_Sancao_Prev#]]></VALUE>
        <XPATH><![CDATA[/CARD/FIELDS/FIELD[NAME='Al_Sancao_Prev']/VALUE]]></XPATH>
      </FIELD>
      <FIELD type="AdditionalFields" label="Sal_Sancao_Prev" source-type="AdditionalFields">
        <TAG><![CDATA[#NOVOREGISTO:CA:Sal_Sancao_Prev#]]></TAG>
        <VALUE><![CDATA[#NOVOREGISTO:CA:Sal_Sancao_Prev#]]></VALUE>
        <XPATH><![CDATA[/CARD/FIELDS/FIELD[NAME='Sal_Sancao_Prev']/VALUE]]></XPATH>
      </FIELD>
      <FIELD type="AdditionalFields" label="Pessoa_Colectiv" source-type="AdditionalFields">
        <TAG><![CDATA[#NOVOREGISTO:CA:Pessoa_Colectiv#]]></TAG>
        <VALUE><![CDATA[#NOVOREGISTO:CA:Pessoa_Colectiv#]]></VALUE>
        <XPATH><![CDATA[/CARD/FIELDS/FIELD[NAME='Pessoa_Colectiv']/VALUE]]></XPATH>
      </FIELD>
      <FIELD type="AdditionalFields" label="Mandat_Arguido" source-type="AdditionalFields">
        <TAG><![CDATA[#NOVOREGISTO:CA:Mandat_Arguido#]]></TAG>
        <VALUE><![CDATA[#NOVOREGISTO:CA:Mandat_Arguido#]]></VALUE>
        <XPATH><![CDATA[/CARD/FIELDS/FIELD[NAME='Mandat_Arguido']/VALUE]]></XPATH>
      </FIELD>
      <FIELD type="AdditionalFields" label="Tecnicos_DCM" source-type="AdditionalFields">
        <TAG><![CDATA[#NOVOREGISTO:CA:Tecnicos_DCM#]]></TAG>
        <VALUE><![CDATA[#NOVOREGISTO:CA:Tecnicos_DCM#]]></VALUE>
        <XPATH><![CDATA[/CARD/FIELDS/FIELD[NAME='Tecnicos_DCM']/VALUE]]></XPATH>
      </FIELD>
      <FIELD type="AdditionalFields" label="N_Carta_CDI" source-type="AdditionalFields">
        <TAG><![CDATA[#NOVOREGISTO:CA:N_Carta_CDI#]]></TAG>
        <VALUE><![CDATA[#NOVOREGISTO:CA:N_Carta_CDI#]]></VALUE>
        <XPATH><![CDATA[/CARD/FIELDS/FIELD[NAME='N_Carta_CDI']/VALUE]]></XPATH>
      </FIELD>
      <FIELD type="AdditionalFields" label="Tipo_Represent" source-type="AdditionalFields">
        <TAG><![CDATA[#NOVOREGISTO:CA:Tipo_Represent#]]></TAG>
        <VALUE><![CDATA[#NOVOREGISTO:CA:Tipo_Represent#]]></VALUE>
        <XPATH><![CDATA[/CARD/FIELDS/FIELD[NAME='Tipo_Represent']/VALUE]]></XPATH>
      </FIELD>
      <FIELD type="AdditionalFields" label="Tecn_Resp_DDI" source-type="AdditionalFields">
        <TAG><![CDATA[#NOVOREGISTO:CA:Tecn_Resp_DDI#]]></TAG>
        <VALUE><![CDATA[#NOVOREGISTO:CA:Tecn_Resp_DDI#]]></VALUE>
        <XPATH><![CDATA[/CARD/FIELDS/FIELD[NAME='Tecn_Resp_DDI']/VALUE]]></XPATH>
      </FIELD>
      <FIELD type="AdditionalFields" label="Ent_PNome" source-type="AdditionalFields">
        <TAG><![CDATA[#NOVOREGISTO:CA:Ent_PNome#]]></TAG>
        <VALUE><![CDATA[#NOVOREGISTO:CA:Ent_PNome#]]></VALUE>
        <XPATH><![CDATA[/CARD/FIELDS/FIELD[NAME='Ent_PNome']/VALUE]]></XPATH>
      </FIELD>
      <FIELD type="AdditionalFields" label="Ent_PCod" source-type="AdditionalFields">
        <TAG><![CDATA[#NOVOREGISTO:CA:Ent_PCod#]]></TAG>
        <VALUE><![CDATA[#NOVOREGISTO:CA:Ent_PCod#]]></VALUE>
        <XPATH><![CDATA[/CARD/FIELDS/FIELD[NAME='Ent_PCod']/VALUE]]></XPATH>
      </FIELD>
      <FIELD type="AdditionalFields" label="Ent_PNif" source-type="AdditionalFields">
        <TAG><![CDATA[#NOVOREGISTO:CA:Ent_PNif#]]></TAG>
        <VALUE><![CDATA[#NOVOREGISTO:CA:Ent_PNif#]]></VALUE>
        <XPATH><![CDATA[/CARD/FIELDS/FIELD[NAME='Ent_PNif']/VALUE]]></XPATH>
      </FIELD>
      <FIELD type="AdditionalFields" label="Ent_PTipo" source-type="AdditionalFields">
        <TAG><![CDATA[#NOVOREGISTO:CA:Ent_PTipo#]]></TAG>
        <VALUE><![CDATA[#NOVOREGISTO:CA:Ent_PTipo#]]></VALUE>
        <XPATH><![CDATA[/CARD/FIELDS/FIELD[NAME='Ent_PTipo']/VALUE]]></XPATH>
      </FIELD>
      <FIELD type="AdditionalFields" label="Dat_Autorizacao" source-type="AdditionalFields">
        <TAG><![CDATA[#NOVOREGISTO:CA:Dat_Autorizacao#]]></TAG>
        <VALUE><![CDATA[#NOVOREGISTO:CA:Dat_Autorizacao#]]></VALUE>
        <XPATH><![CDATA[/CARD/FIELDS/FIELD[NAME='Dat_Autorizacao']/VALUE]]></XPATH>
      </FIELD>
      <FIELD type="AdditionalFields" label="Tempo_prsv" source-type="AdditionalFields">
        <TAG><![CDATA[#NOVOREGISTO:CA:Tempo_prsv#]]></TAG>
        <VALUE><![CDATA[#NOVOREGISTO:CA:Tempo_prsv#]]></VALUE>
        <XPATH><![CDATA[/CARD/FIELDS/FIELD[NAME='Tempo_prsv']/VALUE]]></XPATH>
      </FIELD>
      <FIELD type="AdditionalFields" label="Dt_Autorizacao" source-type="AdditionalFields">
        <TAG><![CDATA[#NOVOREGISTO:CA:Dt_Autorizacao#]]></TAG>
        <VALUE><![CDATA[#NOVOREGISTO:CA:Dt_Autorizacao#]]></VALUE>
        <XPATH><![CDATA[/CARD/FIELDS/FIELD[NAME='Dt_Autorizacao']/VALUE]]></XPATH>
      </FIELD>
      <FIELD type="AdditionalFields" label="Sem_efeito" source-type="AdditionalFields">
        <TAG><![CDATA[#NOVOREGISTO:CA:Sem_efeito#]]></TAG>
        <VALUE><![CDATA[#NOVOREGISTO:CA:Sem_efeito#]]></VALUE>
        <XPATH><![CDATA[/CARD/FIELDS/FIELD[NAME='Sem_efeito']/VALUE]]></XPATH>
      </FIELD>
      <FIELD type="AdditionalFields" label="TAG" source-type="AdditionalFields">
        <TAG><![CDATA[#NOVOREGISTO:CA:TAG#]]></TAG>
        <VALUE><![CDATA[#NOVOREGISTO:CA:TAG#]]></VALUE>
        <XPATH><![CDATA[/CARD/FIELDS/FIELD[NAME='TAG']/VALUE]]></XPATH>
      </FIELD>
      <FIELD type="AdditionalFields" label="TESTE" source-type="AdditionalFields">
        <TAG><![CDATA[#NOVOREGISTO:CA:TESTE#]]></TAG>
        <VALUE><![CDATA[#NOVOREGISTO:CA:TESTE#]]></VALUE>
        <XPATH><![CDATA[/CARD/FIELDS/FIELD[NAME='TESTE']/VALUE]]></XPATH>
      </FIELD>
      <FIELD type="AdditionalFields" label="Tipo_Conta" source-type="AdditionalFields">
        <TAG><![CDATA[#NOVOREGISTO:CA:Tipo_Conta#]]></TAG>
        <VALUE><![CDATA[#NOVOREGISTO:CA:Tipo_Conta#]]></VALUE>
        <XPATH><![CDATA[/CARD/FIELDS/FIELD[NAME='Tipo_Conta']/VALUE]]></XPATH>
      </FIELD>
      <FIELD type="AdditionalFields" label="Relevante" source-type="AdditionalFields">
        <TAG><![CDATA[#NOVOREGISTO:CA:Relevante#]]></TAG>
        <VALUE><![CDATA[#NOVOREGISTO:CA:Relevante#]]></VALUE>
        <XPATH><![CDATA[/CARD/FIELDS/FIELD[NAME='Relevante']/VALUE]]></XPATH>
      </FIELD>
      <FIELD type="AdditionalFields" label="Documento_Papel" source-type="AdditionalFields">
        <TAG><![CDATA[#NOVOREGISTO:CA:Documento_Papel#]]></TAG>
        <VALUE><![CDATA[#NOVOREGISTO:CA:Documento_Papel#]]></VALUE>
        <XPATH><![CDATA[/CARD/FIELDS/FIELD[NAME='Documento_Papel']/VALUE]]></XPATH>
      </FIELD>
      <FIELD type="AdditionalFields" label="Tipo_Acesso" source-type="AdditionalFields">
        <TAG><![CDATA[#NOVOREGISTO:CA:Tipo_Acesso#]]></TAG>
        <VALUE><![CDATA[#NOVOREGISTO:CA:Tipo_Acesso#]]></VALUE>
        <XPATH><![CDATA[/CARD/FIELDS/FIELD[NAME='Tipo_Acesso']/VALUE]]></XPATH>
      </FIELD>
    </NODE>
  </NODE>
  <!-- BEGIN: Distribution Template -->
  <NODE label="1ºRegisto da Distribuição" type="DistributionFirstCardTemplate" source-type="DistributionFirstCardTemplate" replaceValue="false">
    <FIELD label="Nº de Registo">
      <TAG><![CDATA[#PRIMEIROREGISTO:NUMERO#]]></TAG>
      <VALUE><![CDATA[Nº de Registo]]></VALUE>
      <XPATH/>
    </FIELD>
    <FIELD label="Código de barras do Nº de Registo" dtype="barcode" barcodetype="code39">
      <TAG><![CDATA[#PRIMEIROREGISTO:CODIGOBARRAS#]]></TAG>
      <VALUE>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</VALUE>
      <XPATH/>
    </FIELD>
    <FIELD label="Assunto">
      <TAG><![CDATA[#PRIMEIROREGISTO:ASSUNTO#]]></TAG>
      <VALUE><![CDATA[Assunto]]></VALUE>
      <XPATH/>
    </FIELD>
    <FIELD label="Observações">
      <TAG><![CDATA[#PRIMEIROREGISTO:OBSERVACOES#]]></TAG>
      <VALUE><![CDATA[Observações]]></VALUE>
      <XPATH/>
    </FIELD>
    <FIELD label="Data" dtype="D">
      <TAG><![CDATA[#PRIMEIROREGISTO:DATA#]]></TAG>
      <VALUE><![CDATA[Data]]></VALUE>
      <XPATH/>
    </FIELD>
    <NODE label="Classificação" type="CardClassitication">
      <FIELD label="Descrição">
        <TAG><![CDATA[#PRIMEIROREGISTO:CLASSIFICACAO:1:DESCRICAO#]]></TAG>
        <VALUE><![CDATA[Descrição]]></VALUE>
        <XPATH/>
      </FIELD>
      <FIELD label="Código">
        <TAG><![CDATA[#PRIMEIROREGISTO:CLASSIFICACAO:1:CODIGO#]]></TAG>
        <VALUE><![CDATA[Código]]></VALUE>
        <XPATH/>
      </FIELD>
    </NODE>
    <NODE label="Processo" type="CardProcess">
      <FIELD label="Código">
        <TAG><![CDATA[#PRIMEIROREGISTO:PROCESSO:1:CODIGO#]]></TAG>
        <VALUE><![CDATA[Código]]></VALUE>
        <XPATH/>
      </FIELD>
      <FIELD label="Assunto">
        <TAG><![CDATA[#PRIMEIROREGISTO:PROCESSO:1:ASSUNTO#]]></TAG>
        <VALUE><![CDATA[Assunto]]></VALUE>
        <XPATH/>
      </FIELD>
    </NODE>
    <NODE label="Entidade" type="CardEntity">
      <FIELD label="Nome">
        <TAG><![CDATA[#PRIMEIROREGISTO:ENTIDADE:NOME#]]></TAG>
        <VALUE><![CDATA[Nome]]></VALUE>
        <XPATH><![CDATA[/CARD/ENTITIES/ENTITY[TYPE='P']/NAME]]></XPATH>
      </FIELD>
      <FIELD label="Organização">
        <TAG><![CDATA[#PRIMEIROREGISTO:ENTIDADE:ORGANIZAÇÃO#]]></TAG>
        <VALUE><![CDATA[Organização]]></VALUE>
        <XPATH><![CDATA[/CARD/ENTITIES/ENTITY[TYPE='P']/ORGANIZATION]]></XPATH>
      </FIELD>
      <FIELD label="Email">
        <TAG><![CDATA[#PRIMEIROREGISTO:ENTIDADE:EMAIL#]]></TAG>
        <VALUE><![CDATA[Email]]></VALUE>
        <XPATH><![CDATA[/CARD/ENTITIES/ENTITY[TYPE='P']/EMAIL]]></XPATH>
      </FIELD>
      <FIELD type="EntityFields" label="Tratamento" source-type="EntityFields">
        <TAG><![CDATA[#PRIMEIROREGISTO:ENTIDADE:Tratamento#]]></TAG>
        <VALUE><![CDATA[#PRIMEIROREGISTO:ENTIDADE:Tratamento#]]></VALUE>
        <XPATH><![CDATA[/CARD/ENTITIES/ENTITY[TYPE='P']/PROPERTIES/PROPERTY[NAME='Tratamento']/VALUE]]></XPATH>
      </FIELD>
      <FIELD type="EntityFields" label="Título" source-type="EntityFields">
        <TAG><![CDATA[#PRIMEIROREGISTO:ENTIDADE:Título#]]></TAG>
        <VALUE><![CDATA[#PRIMEIROREGISTO:ENTIDADE:Título#]]></VALUE>
        <XPATH><![CDATA[/CARD/ENTITIES/ENTITY[TYPE='P']/PROPERTIES/PROPERTY[NAME='Título']/VALUE]]></XPATH>
      </FIELD>
      <FIELD type="EntityFields" label="Cargo" source-type="EntityFields">
        <TAG><![CDATA[#PRIMEIROREGISTO:ENTIDADE:Cargo#]]></TAG>
        <VALUE><![CDATA[#PRIMEIROREGISTO:ENTIDADE:Cargo#]]></VALUE>
        <XPATH><![CDATA[/CARD/ENTITIES/ENTITY[TYPE='P']/PROPERTIES/PROPERTY[NAME='Cargo']/VALUE]]></XPATH>
      </FIELD>
      <FIELD type="EntityFields" label="Nome extenso" source-type="EntityFields">
        <TAG><![CDATA[#PRIMEIROREGISTO:ENTIDADE:Nome extenso#]]></TAG>
        <VALUE><![CDATA[#PRIMEIROREGISTO:ENTIDADE:Nome extenso#]]></VALUE>
        <XPATH><![CDATA[/CARD/ENTITIES/ENTITY[TYPE='P']/PROPERTIES/PROPERTY[NAME='Nome extenso']/VALUE]]></XPATH>
      </FIELD>
      <FIELD type="EntityFields" label="Telefone" source-type="EntityFields">
        <TAG><![CDATA[#PRIMEIROREGISTO:ENTIDADE:Telefone#]]></TAG>
        <VALUE><![CDATA[#PRIMEIROREGISTO:ENTIDADE:Telefone#]]></VALUE>
        <XPATH><![CDATA[/CARD/ENTITIES/ENTITY[TYPE='P']/PROPERTIES/PROPERTY[NAME='Telefone']/VALUE]]></XPATH>
      </FIELD>
      <FIELD type="EntityFields" label="Fax" source-type="EntityFields">
        <TAG><![CDATA[#PRIMEIROREGISTO:ENTIDADE:Fax#]]></TAG>
        <VALUE><![CDATA[#PRIMEIROREGISTO:ENTIDADE:Fax#]]></VALUE>
        <XPATH><![CDATA[/CARD/ENTITIES/ENTITY[TYPE='P']/PROPERTIES/PROPERTY[NAME='Fax']/VALUE]]></XPATH>
      </FIELD>
      <FIELD type="EntityFields" label="Telemóvel" source-type="EntityFields">
        <TAG><![CDATA[#PRIMEIROREGISTO:ENTIDADE:Telemóvel#]]></TAG>
        <VALUE><![CDATA[#PRIMEIROREGISTO:ENTIDADE:Telemóvel#]]></VALUE>
        <XPATH><![CDATA[/CARD/ENTITIES/ENTITY[TYPE='P']/PROPERTIES/PROPERTY[NAME='Telemóvel']/VALUE]]></XPATH>
      </FIELD>
      <FIELD type="EntityFields" label="Morada" source-type="EntityFields">
        <TAG><![CDATA[#PRIMEIROREGISTO:ENTIDADE:Morada#]]></TAG>
        <VALUE><![CDATA[#PRIMEIROREGISTO:ENTIDADE:Morada#]]></VALUE>
        <XPATH><![CDATA[/CARD/ENTITIES/ENTITY[TYPE='P']/PROPERTIES/PROPERTY[NAME='Morada']/VALUE]]></XPATH>
      </FIELD>
      <FIELD type="EntityFields" label="Localidade" source-type="EntityFields">
        <TAG><![CDATA[#PRIMEIROREGISTO:ENTIDADE:Localidade#]]></TAG>
        <VALUE><![CDATA[#PRIMEIROREGISTO:ENTIDADE:Localidade#]]></VALUE>
        <XPATH><![CDATA[/CARD/ENTITIES/ENTITY[TYPE='P']/PROPERTIES/PROPERTY[NAME='Localidade']/VALUE]]></XPATH>
      </FIELD>
      <FIELD type="EntityFields" label="Codigo_Postal" source-type="EntityFields">
        <TAG><![CDATA[#PRIMEIROREGISTO:ENTIDADE:Codigo_Postal#]]></TAG>
        <VALUE><![CDATA[#PRIMEIROREGISTO:ENTIDADE:Codigo_Postal#]]></VALUE>
        <XPATH><![CDATA[/CARD/ENTITIES/ENTITY[TYPE='P']/PROPERTIES/PROPERTY[NAME='Codigo_Postal']/VALUE]]></XPATH>
      </FIELD>
      <FIELD type="EntityFields" label="País" source-type="EntityFields">
        <TAG><![CDATA[#PRIMEIROREGISTO:ENTIDADE:País#]]></TAG>
        <VALUE><![CDATA[#PRIMEIROREGISTO:ENTIDADE:País#]]></VALUE>
        <XPATH><![CDATA[/CARD/ENTITIES/ENTITY[TYPE='P']/PROPERTIES/PROPERTY[NAME='País']/VALUE]]></XPATH>
      </FIELD>
      <FIELD type="EntityFields" label="HomePage" source-type="EntityFields">
        <TAG><![CDATA[#PRIMEIROREGISTO:ENTIDADE:HomePage#]]></TAG>
        <VALUE><![CDATA[#PRIMEIROREGISTO:ENTIDADE:HomePage#]]></VALUE>
        <XPATH><![CDATA[/CARD/ENTITIES/ENTITY[TYPE='P']/PROPERTIES/PROPERTY[NAME='HomePage']/VALUE]]></XPATH>
      </FIELD>
      <FIELD type="EntityFields" label="Notas" source-type="EntityFields">
        <TAG><![CDATA[#PRIMEIROREGISTO:ENTIDADE:Notas#]]></TAG>
        <VALUE><![CDATA[#PRIMEIROREGISTO:ENTIDADE:Notas#]]></VALUE>
        <XPATH><![CDATA[/CARD/ENTITIES/ENTITY[TYPE='P']/PROPERTIES/PROPERTY[NAME='Notas']/VALUE]]></XPATH>
      </FIELD>
    </NODE>
    <NODE label="Distribuição" type="CardDistribution">
      <FIELD label="Código">
        <TAG><![CDATA[#PRIMEIROREGISTO:DISTRIBUICAO:CODIGO#]]></TAG>
        <VALUE><![CDATA[Código]]></VALUE>
        <XPATH/>
      </FIELD>
      <FIELD label="Assunto">
        <TAG><![CDATA[#PRIMEIROREGISTO:DISTRIBUICAO:ASSUNTO#]]></TAG>
        <VALUE><![CDATA[Assunto]]></VALUE>
        <XPATH/>
      </FIELD>
    </NODE>
    <NODE label="Documento" type="CardDocument">
      <FIELD label="Referência">
        <TAG><![CDATA[#PRIMEIROREGISTO:DOCUMENTO:REFERENCIA#]]></TAG>
        <VALUE><![CDATA[Referência]]></VALUE>
        <XPATH/>
      </FIELD>
      <FIELD label="Tipo de Documento">
        <TAG><![CDATA[#PRIMEIROREGISTO:DOCUMENTO:TIPO#]]></TAG>
        <VALUE><![CDATA[Tipo de Documento]]></VALUE>
        <XPATH/>
      </FIELD>
      <FIELD label="Data na Origem" dtype="D">
        <TAG><![CDATA[#PRIMEIROREGISTO:DOCUMENTO:DATAORIGEM#]]></TAG>
        <VALUE><![CDATA[Data na Origem]]></VALUE>
        <XPATH/>
      </FIELD>
    </NODE>
    <NODE label="Campos Adicionais..." isWindowSelector="true">
      <FIELD type="AdditionalFields" label="Custom_string" source-type="AdditionalFields">
        <TAG><![CDATA[#PRIMEIROREGISTO:CA:Custom_string#]]></TAG>
        <VALUE><![CDATA[#PRIMEIROREGISTO:CA:Custom_string#]]></VALUE>
        <XPATH><![CDATA[/CARD/FIELDS/FIELD[NAME='Custom_string']/VALUE]]></XPATH>
      </FIELD>
      <FIELD type="AdditionalFields" label="Custom_data" source-type="AdditionalFields">
        <TAG><![CDATA[#PRIMEIROREGISTO:CA:Custom_data#]]></TAG>
        <VALUE><![CDATA[#PRIMEIROREGISTO:CA:Custom_data#]]></VALUE>
        <XPATH><![CDATA[/CARD/FIELDS/FIELD[NAME='Custom_data']/VALUE]]></XPATH>
      </FIELD>
      <FIELD type="AdditionalFields" label="Custom_num" source-type="AdditionalFields">
        <TAG><![CDATA[#PRIMEIROREGISTO:CA:Custom_num#]]></TAG>
        <VALUE><![CDATA[#PRIMEIROREGISTO:CA:Custom_num#]]></VALUE>
        <XPATH><![CDATA[/CARD/FIELDS/FIELD[NAME='Custom_num']/VALUE]]></XPATH>
      </FIELD>
      <FIELD type="AdditionalFields" label="Custom_bool" source-type="AdditionalFields">
        <TAG><![CDATA[#PRIMEIROREGISTO:CA:Custom_bool#]]></TAG>
        <VALUE><![CDATA[#PRIMEIROREGISTO:CA:Custom_bool#]]></VALUE>
        <XPATH><![CDATA[/CARD/FIELDS/FIELD[NAME='Custom_bool']/VALUE]]></XPATH>
      </FIELD>
      <FIELD type="AdditionalFields" label="Custom_list" source-type="AdditionalFields">
        <TAG><![CDATA[#PRIMEIROREGISTO:CA:Custom_list#]]></TAG>
        <VALUE><![CDATA[#PRIMEIROREGISTO:CA:Custom_list#]]></VALUE>
        <XPATH><![CDATA[/CARD/FIELDS/FIELD[NAME='Custom_list']/VALUE]]></XPATH>
      </FIELD>
      <FIELD type="AdditionalFields" label="Nome_remetente" source-type="AdditionalFields">
        <TAG><![CDATA[#PRIMEIROREGISTO:CA:Nome_remetente#]]></TAG>
        <VALUE><![CDATA[#PRIMEIROREGISTO:CA:Nome_remetente#]]></VALUE>
        <XPATH><![CDATA[/CARD/FIELDS/FIELD[NAME='Nome_remetente']/VALUE]]></XPATH>
      </FIELD>
      <FIELD type="AdditionalFields" label="Destino_ISP" source-type="AdditionalFields">
        <TAG><![CDATA[#PRIMEIROREGISTO:CA:Destino_ISP#]]></TAG>
        <VALUE><![CDATA[#PRIMEIROREGISTO:CA:Destino_ISP#]]></VALUE>
        <XPATH><![CDATA[/CARD/FIELDS/FIELD[NAME='Destino_ISP']/VALUE]]></XPATH>
      </FIELD>
      <FIELD type="AdditionalFields" label="CC_ISP" source-type="AdditionalFields">
        <TAG><![CDATA[#PRIMEIROREGISTO:CA:CC_ISP#]]></TAG>
        <VALUE><![CDATA[#PRIMEIROREGISTO:CA:CC_ISP#]]></VALUE>
        <XPATH><![CDATA[/CARD/FIELDS/FIELD[NAME='CC_ISP']/VALUE]]></XPATH>
      </FIELD>
      <FIELD type="AdditionalFields" label="N_Serie" source-type="AdditionalFields">
        <TAG><![CDATA[#PRIMEIROREGISTO:CA:N_Serie#]]></TAG>
        <VALUE><![CDATA[#PRIMEIROREGISTO:CA:N_Serie#]]></VALUE>
        <XPATH><![CDATA[/CARD/FIELDS/FIELD[NAME='N_Serie']/VALUE]]></XPATH>
      </FIELD>
      <FIELD type="AdditionalFields" label="Pasta_arquivo" source-type="AdditionalFields">
        <TAG><![CDATA[#PRIMEIROREGISTO:CA:Pasta_arquivo#]]></TAG>
        <VALUE><![CDATA[#PRIMEIROREGISTO:CA:Pasta_arquivo#]]></VALUE>
        <XPATH><![CDATA[/CARD/FIELDS/FIELD[NAME='Pasta_arquivo']/VALUE]]></XPATH>
      </FIELD>
      <FIELD type="AdditionalFields" label="N_factura" source-type="AdditionalFields">
        <TAG><![CDATA[#PRIMEIROREGISTO:CA:N_factura#]]></TAG>
        <VALUE><![CDATA[#PRIMEIROREGISTO:CA:N_factura#]]></VALUE>
        <XPATH><![CDATA[/CARD/FIELDS/FIELD[NAME='N_factura']/VALUE]]></XPATH>
      </FIELD>
      <FIELD type="AdditionalFields" label="Data_emissao" source-type="AdditionalFields">
        <TAG><![CDATA[#PRIMEIROREGISTO:CA:Data_emissao#]]></TAG>
        <VALUE><![CDATA[#PRIMEIROREGISTO:CA:Data_emissao#]]></VALUE>
        <XPATH><![CDATA[/CARD/FIELDS/FIELD[NAME='Data_emissao']/VALUE]]></XPATH>
      </FIELD>
      <FIELD type="AdditionalFields" label="Nome_fornecedor" source-type="AdditionalFields">
        <TAG><![CDATA[#PRIMEIROREGISTO:CA:Nome_fornecedor#]]></TAG>
        <VALUE><![CDATA[#PRIMEIROREGISTO:CA:Nome_fornecedor#]]></VALUE>
        <XPATH><![CDATA[/CARD/FIELDS/FIELD[NAME='Nome_fornecedor']/VALUE]]></XPATH>
      </FIELD>
      <FIELD type="AdditionalFields" label="Valor_total" source-type="AdditionalFields">
        <TAG><![CDATA[#PRIMEIROREGISTO:CA:Valor_total#]]></TAG>
        <VALUE><![CDATA[#PRIMEIROREGISTO:CA:Valor_total#]]></VALUE>
        <XPATH><![CDATA[/CARD/FIELDS/FIELD[NAME='Valor_total']/VALUE]]></XPATH>
      </FIELD>
      <FIELD type="AdditionalFields" label="Entidade_destin" source-type="AdditionalFields">
        <TAG><![CDATA[#PRIMEIROREGISTO:CA:Entidade_destin#]]></TAG>
        <VALUE><![CDATA[#PRIMEIROREGISTO:CA:Entidade_destin#]]></VALUE>
        <XPATH><![CDATA[/CARD/FIELDS/FIELD[NAME='Entidade_destin']/VALUE]]></XPATH>
      </FIELD>
      <FIELD type="AdditionalFields" label="Origem_ISP" source-type="AdditionalFields">
        <TAG><![CDATA[#PRIMEIROREGISTO:CA:Origem_ISP#]]></TAG>
        <VALUE><![CDATA[#PRIMEIROREGISTO:CA:Origem_ISP#]]></VALUE>
        <XPATH><![CDATA[/CARD/FIELDS/FIELD[NAME='Origem_ISP']/VALUE]]></XPATH>
      </FIELD>
      <FIELD type="AdditionalFields" label="Tipo_prodservic" source-type="AdditionalFields">
        <TAG><![CDATA[#PRIMEIROREGISTO:CA:Tipo_prodservic#]]></TAG>
        <VALUE><![CDATA[#PRIMEIROREGISTO:CA:Tipo_prodservic#]]></VALUE>
        <XPATH><![CDATA[/CARD/FIELDS/FIELD[NAME='Tipo_prodservic']/VALUE]]></XPATH>
      </FIELD>
      <FIELD type="AdditionalFields" label="Nome_orgaocomun" source-type="AdditionalFields">
        <TAG><![CDATA[#PRIMEIROREGISTO:CA:Nome_orgaocomun#]]></TAG>
        <VALUE><![CDATA[#PRIMEIROREGISTO:CA:Nome_orgaocomun#]]></VALUE>
        <XPATH><![CDATA[/CARD/FIELDS/FIELD[NAME='Nome_orgaocomun']/VALUE]]></XPATH>
      </FIELD>
      <FIELD type="AdditionalFields" label="Tipo_Notinf" source-type="AdditionalFields">
        <TAG><![CDATA[#PRIMEIROREGISTO:CA:Tipo_Notinf#]]></TAG>
        <VALUE><![CDATA[#PRIMEIROREGISTO:CA:Tipo_Notinf#]]></VALUE>
        <XPATH><![CDATA[/CARD/FIELDS/FIELD[NAME='Tipo_Notinf']/VALUE]]></XPATH>
      </FIELD>
      <FIELD type="AdditionalFields" label="Data_conf" source-type="AdditionalFields">
        <TAG><![CDATA[#PRIMEIROREGISTO:CA:Data_conf#]]></TAG>
        <VALUE><![CDATA[#PRIMEIROREGISTO:CA:Data_conf#]]></VALUE>
        <XPATH><![CDATA[/CARD/FIELDS/FIELD[NAME='Data_conf']/VALUE]]></XPATH>
      </FIELD>
      <FIELD type="AdditionalFields" label="Local_conf" source-type="AdditionalFields">
        <TAG><![CDATA[#PRIMEIROREGISTO:CA:Local_conf#]]></TAG>
        <VALUE><![CDATA[#PRIMEIROREGISTO:CA:Local_conf#]]></VALUE>
        <XPATH><![CDATA[/CARD/FIELDS/FIELD[NAME='Local_conf']/VALUE]]></XPATH>
      </FIELD>
      <FIELD type="AdditionalFields" label="Tipo_evento" source-type="AdditionalFields">
        <TAG><![CDATA[#PRIMEIROREGISTO:CA:Tipo_evento#]]></TAG>
        <VALUE><![CDATA[#PRIMEIROREGISTO:CA:Tipo_evento#]]></VALUE>
        <XPATH><![CDATA[/CARD/FIELDS/FIELD[NAME='Tipo_evento']/VALUE]]></XPATH>
      </FIELD>
      <FIELD type="AdditionalFields" label="Local_evento" source-type="AdditionalFields">
        <TAG><![CDATA[#PRIMEIROREGISTO:CA:Local_evento#]]></TAG>
        <VALUE><![CDATA[#PRIMEIROREGISTO:CA:Local_evento#]]></VALUE>
        <XPATH><![CDATA[/CARD/FIELDS/FIELD[NAME='Local_evento']/VALUE]]></XPATH>
      </FIELD>
      <FIELD type="AdditionalFields" label="Data_aberevento" source-type="AdditionalFields">
        <TAG><![CDATA[#PRIMEIROREGISTO:CA:Data_aberevento#]]></TAG>
        <VALUE><![CDATA[#PRIMEIROREGISTO:CA:Data_aberevento#]]></VALUE>
        <XPATH><![CDATA[/CARD/FIELDS/FIELD[NAME='Data_aberevento']/VALUE]]></XPATH>
      </FIELD>
      <FIELD type="AdditionalFields" label="Data_fimevento" source-type="AdditionalFields">
        <TAG><![CDATA[#PRIMEIROREGISTO:CA:Data_fimevento#]]></TAG>
        <VALUE><![CDATA[#PRIMEIROREGISTO:CA:Data_fimevento#]]></VALUE>
        <XPATH><![CDATA[/CARD/FIELDS/FIELD[NAME='Data_fimevento']/VALUE]]></XPATH>
      </FIELD>
      <FIELD type="AdditionalFields" label="tipo_fluxo" source-type="AdditionalFields">
        <TAG><![CDATA[#PRIMEIROREGISTO:CA:tipo_fluxo#]]></TAG>
        <VALUE><![CDATA[#PRIMEIROREGISTO:CA:tipo_fluxo#]]></VALUE>
        <XPATH><![CDATA[/CARD/FIELDS/FIELD[NAME='tipo_fluxo']/VALUE]]></XPATH>
      </FIELD>
      <FIELD type="AdditionalFields" label="Referencia_ISP" source-type="AdditionalFields">
        <TAG><![CDATA[#PRIMEIROREGISTO:CA:Referencia_ISP#]]></TAG>
        <VALUE><![CDATA[#PRIMEIROREGISTO:CA:Referencia_ISP#]]></VALUE>
        <XPATH><![CDATA[/CARD/FIELDS/FIELD[NAME='Referencia_ISP']/VALUE]]></XPATH>
      </FIELD>
      <FIELD type="AdditionalFields" label="PID" source-type="AdditionalFields">
        <TAG><![CDATA[#PRIMEIROREGISTO:CA:PID#]]></TAG>
        <VALUE><![CDATA[#PRIMEIROREGISTO:CA:PID#]]></VALUE>
        <XPATH><![CDATA[/CARD/FIELDS/FIELD[NAME='PID']/VALUE]]></XPATH>
      </FIELD>
      <FIELD type="AdditionalFields" label="Tipo_documento" source-type="AdditionalFields">
        <TAG><![CDATA[#PRIMEIROREGISTO:CA:Tipo_documento#]]></TAG>
        <VALUE><![CDATA[#PRIMEIROREGISTO:CA:Tipo_documento#]]></VALUE>
        <XPATH><![CDATA[/CARD/FIELDS/FIELD[NAME='Tipo_documento']/VALUE]]></XPATH>
      </FIELD>
      <FIELD type="AdditionalFields" label="DIGITALIZ_POR" source-type="AdditionalFields">
        <TAG><![CDATA[#PRIMEIROREGISTO:CA:DIGITALIZ_POR#]]></TAG>
        <VALUE><![CDATA[#PRIMEIROREGISTO:CA:DIGITALIZ_POR#]]></VALUE>
        <XPATH><![CDATA[/CARD/FIELDS/FIELD[NAME='DIGITALIZ_POR']/VALUE]]></XPATH>
      </FIELD>
      <FIELD type="AdditionalFields" label="VALIDADO_POR" source-type="AdditionalFields">
        <TAG><![CDATA[#PRIMEIROREGISTO:CA:VALIDADO_POR#]]></TAG>
        <VALUE><![CDATA[#PRIMEIROREGISTO:CA:VALIDADO_POR#]]></VALUE>
        <XPATH><![CDATA[/CARD/FIELDS/FIELD[NAME='VALIDADO_POR']/VALUE]]></XPATH>
      </FIELD>
      <FIELD type="AdditionalFields" label="DATA_DIGITALIZ" source-type="AdditionalFields">
        <TAG><![CDATA[#PRIMEIROREGISTO:CA:DATA_DIGITALIZ#]]></TAG>
        <VALUE><![CDATA[#PRIMEIROREGISTO:CA:DATA_DIGITALIZ#]]></VALUE>
        <XPATH><![CDATA[/CARD/FIELDS/FIELD[NAME='DATA_DIGITALIZ']/VALUE]]></XPATH>
      </FIELD>
      <FIELD type="AdditionalFields" label="DATA_VALIDACAO" source-type="AdditionalFields">
        <TAG><![CDATA[#PRIMEIROREGISTO:CA:DATA_VALIDACAO#]]></TAG>
        <VALUE><![CDATA[#PRIMEIROREGISTO:CA:DATA_VALIDACAO#]]></VALUE>
        <XPATH><![CDATA[/CARD/FIELDS/FIELD[NAME='DATA_VALIDACAO']/VALUE]]></XPATH>
      </FIELD>
      <FIELD type="AdditionalFields" label="Documento_DCC" source-type="AdditionalFields">
        <TAG><![CDATA[#PRIMEIROREGISTO:CA:Documento_DCC#]]></TAG>
        <VALUE><![CDATA[#PRIMEIROREGISTO:CA:Documento_DCC#]]></VALUE>
        <XPATH><![CDATA[/CARD/FIELDS/FIELD[NAME='Documento_DCC']/VALUE]]></XPATH>
      </FIELD>
      <FIELD type="AdditionalFields" label="Ent_Processos" source-type="AdditionalFields">
        <TAG><![CDATA[#PRIMEIROREGISTO:CA:Ent_Processos#]]></TAG>
        <VALUE><![CDATA[#PRIMEIROREGISTO:CA:Ent_Processos#]]></VALUE>
        <XPATH><![CDATA[/CARD/FIELDS/FIELD[NAME='Ent_Processos']/VALUE]]></XPATH>
      </FIELD>
      <FIELD type="AdditionalFields" label="Nome_entidade" source-type="AdditionalFields">
        <TAG><![CDATA[#PRIMEIROREGISTO:CA:Nome_entidade#]]></TAG>
        <VALUE><![CDATA[#PRIMEIROREGISTO:CA:Nome_entidade#]]></VALUE>
        <XPATH><![CDATA[/CARD/FIELDS/FIELD[NAME='Nome_entidade']/VALUE]]></XPATH>
      </FIELD>
      <FIELD type="AdditionalFields" label="Data_pedido" source-type="AdditionalFields">
        <TAG><![CDATA[#PRIMEIROREGISTO:CA:Data_pedido#]]></TAG>
        <VALUE><![CDATA[#PRIMEIROREGISTO:CA:Data_pedido#]]></VALUE>
        <XPATH><![CDATA[/CARD/FIELDS/FIELD[NAME='Data_pedido']/VALUE]]></XPATH>
      </FIELD>
      <FIELD type="AdditionalFields" label="Tipo_distrib" source-type="AdditionalFields">
        <TAG><![CDATA[#PRIMEIROREGISTO:CA:Tipo_distrib#]]></TAG>
        <VALUE><![CDATA[#PRIMEIROREGISTO:CA:Tipo_distrib#]]></VALUE>
        <XPATH><![CDATA[/CARD/FIELDS/FIELD[NAME='Tipo_distrib']/VALUE]]></XPATH>
      </FIELD>
      <FIELD type="AdditionalFields" label="Tipo_destinatar" source-type="AdditionalFields">
        <TAG><![CDATA[#PRIMEIROREGISTO:CA:Tipo_destinatar#]]></TAG>
        <VALUE><![CDATA[#PRIMEIROREGISTO:CA:Tipo_destinatar#]]></VALUE>
        <XPATH><![CDATA[/CARD/FIELDS/FIELD[NAME='Tipo_destinatar']/VALUE]]></XPATH>
      </FIELD>
      <FIELD type="AdditionalFields" label="N_doc_distrib" source-type="AdditionalFields">
        <TAG><![CDATA[#PRIMEIROREGISTO:CA:N_doc_distrib#]]></TAG>
        <VALUE><![CDATA[#PRIMEIROREGISTO:CA:N_doc_distrib#]]></VALUE>
        <XPATH><![CDATA[/CARD/FIELDS/FIELD[NAME='N_doc_distrib']/VALUE]]></XPATH>
      </FIELD>
      <FIELD type="AdditionalFields" label="Data_distrib" source-type="AdditionalFields">
        <TAG><![CDATA[#PRIMEIROREGISTO:CA:Data_distrib#]]></TAG>
        <VALUE><![CDATA[#PRIMEIROREGISTO:CA:Data_distrib#]]></VALUE>
        <XPATH><![CDATA[/CARD/FIELDS/FIELD[NAME='Data_distrib']/VALUE]]></XPATH>
      </FIELD>
      <FIELD type="AdditionalFields" label="Morada_remetent" source-type="AdditionalFields">
        <TAG><![CDATA[#PRIMEIROREGISTO:CA:Morada_remetent#]]></TAG>
        <VALUE><![CDATA[#PRIMEIROREGISTO:CA:Morada_remetent#]]></VALUE>
        <XPATH><![CDATA[/CARD/FIELDS/FIELD[NAME='Morada_remetent']/VALUE]]></XPATH>
      </FIELD>
      <FIELD type="AdditionalFields" label="Codigo_Postal_3" source-type="AdditionalFields">
        <TAG><![CDATA[#PRIMEIROREGISTO:CA:Codigo_Postal_3#]]></TAG>
        <VALUE><![CDATA[#PRIMEIROREGISTO:CA:Codigo_Postal_3#]]></VALUE>
        <XPATH><![CDATA[/CARD/FIELDS/FIELD[NAME='Codigo_Postal_3']/VALUE]]></XPATH>
      </FIELD>
      <FIELD type="AdditionalFields" label="Codigo_Postal_4" source-type="AdditionalFields">
        <TAG><![CDATA[#PRIMEIROREGISTO:CA:Codigo_Postal_4#]]></TAG>
        <VALUE><![CDATA[#PRIMEIROREGISTO:CA:Codigo_Postal_4#]]></VALUE>
        <XPATH><![CDATA[/CARD/FIELDS/FIELD[NAME='Codigo_Postal_4']/VALUE]]></XPATH>
      </FIELD>
      <FIELD type="AdditionalFields" label="Localidade" source-type="AdditionalFields">
        <TAG><![CDATA[#PRIMEIROREGISTO:CA:Localidade#]]></TAG>
        <VALUE><![CDATA[#PRIMEIROREGISTO:CA:Localidade#]]></VALUE>
        <XPATH><![CDATA[/CARD/FIELDS/FIELD[NAME='Localidade']/VALUE]]></XPATH>
      </FIELD>
      <FIELD type="AdditionalFields" label="Nom_Entidade" source-type="AdditionalFields">
        <TAG><![CDATA[#PRIMEIROREGISTO:CA:Nom_Entidade#]]></TAG>
        <VALUE><![CDATA[#PRIMEIROREGISTO:CA:Nom_Entidade#]]></VALUE>
        <XPATH><![CDATA[/CARD/FIELDS/FIELD[NAME='Nom_Entidade']/VALUE]]></XPATH>
      </FIELD>
      <FIELD type="AdditionalFields" label="Ano_rec" source-type="AdditionalFields">
        <TAG><![CDATA[#PRIMEIROREGISTO:CA:Ano_rec#]]></TAG>
        <VALUE><![CDATA[#PRIMEIROREGISTO:CA:Ano_rec#]]></VALUE>
        <XPATH><![CDATA[/CARD/FIELDS/FIELD[NAME='Ano_rec']/VALUE]]></XPATH>
      </FIELD>
      <FIELD type="AdditionalFields" label="Area" source-type="AdditionalFields">
        <TAG><![CDATA[#PRIMEIROREGISTO:CA:Area#]]></TAG>
        <VALUE><![CDATA[#PRIMEIROREGISTO:CA:Area#]]></VALUE>
        <XPATH><![CDATA[/CARD/FIELDS/FIELD[NAME='Area']/VALUE]]></XPATH>
      </FIELD>
      <FIELD type="AdditionalFields" label="Assunto_DCM" source-type="AdditionalFields">
        <TAG><![CDATA[#PRIMEIROREGISTO:CA:Assunto_DCM#]]></TAG>
        <VALUE><![CDATA[#PRIMEIROREGISTO:CA:Assunto_DCM#]]></VALUE>
        <XPATH><![CDATA[/CARD/FIELDS/FIELD[NAME='Assunto_DCM']/VALUE]]></XPATH>
      </FIELD>
      <FIELD type="AdditionalFields" label="Autor" source-type="AdditionalFields">
        <TAG><![CDATA[#PRIMEIROREGISTO:CA:Autor#]]></TAG>
        <VALUE><![CDATA[#PRIMEIROREGISTO:CA:Autor#]]></VALUE>
        <XPATH><![CDATA[/CARD/FIELDS/FIELD[NAME='Autor']/VALUE]]></XPATH>
      </FIELD>
      <FIELD type="AdditionalFields" label="Colaborador" source-type="AdditionalFields">
        <TAG><![CDATA[#PRIMEIROREGISTO:CA:Colaborador#]]></TAG>
        <VALUE><![CDATA[#PRIMEIROREGISTO:CA:Colaborador#]]></VALUE>
        <XPATH><![CDATA[/CARD/FIELDS/FIELD[NAME='Colaborador']/VALUE]]></XPATH>
      </FIELD>
      <FIELD type="AdditionalFields" label="UO" source-type="AdditionalFields">
        <TAG><![CDATA[#PRIMEIROREGISTO:CA:UO#]]></TAG>
        <VALUE><![CDATA[#PRIMEIROREGISTO:CA:UO#]]></VALUE>
        <XPATH><![CDATA[/CARD/FIELDS/FIELD[NAME='UO']/VALUE]]></XPATH>
      </FIELD>
      <FIELD type="AdditionalFields" label="Ativ_Ramo" source-type="AdditionalFields">
        <TAG><![CDATA[#PRIMEIROREGISTO:CA:Ativ_Ramo#]]></TAG>
        <VALUE><![CDATA[#PRIMEIROREGISTO:CA:Ativ_Ramo#]]></VALUE>
        <XPATH><![CDATA[/CARD/FIELDS/FIELD[NAME='Ativ_Ramo']/VALUE]]></XPATH>
      </FIELD>
      <FIELD type="AdditionalFields" label="Coordenador" source-type="AdditionalFields">
        <TAG><![CDATA[#PRIMEIROREGISTO:CA:Coordenador#]]></TAG>
        <VALUE><![CDATA[#PRIMEIROREGISTO:CA:Coordenador#]]></VALUE>
        <XPATH><![CDATA[/CARD/FIELDS/FIELD[NAME='Coordenador']/VALUE]]></XPATH>
      </FIELD>
      <FIELD type="AdditionalFields" label="Coordenador_G" source-type="AdditionalFields">
        <TAG><![CDATA[#PRIMEIROREGISTO:CA:Coordenador_G#]]></TAG>
        <VALUE><![CDATA[#PRIMEIROREGISTO:CA:Coordenador_G#]]></VALUE>
        <XPATH><![CDATA[/CARD/FIELDS/FIELD[NAME='Coordenador_G']/VALUE]]></XPATH>
      </FIELD>
      <FIELD type="AdditionalFields" label="Data_Reuniao" source-type="AdditionalFields">
        <TAG><![CDATA[#PRIMEIROREGISTO:CA:Data_Reuniao#]]></TAG>
        <VALUE><![CDATA[#PRIMEIROREGISTO:CA:Data_Reuniao#]]></VALUE>
        <XPATH><![CDATA[/CARD/FIELDS/FIELD[NAME='Data_Reuniao']/VALUE]]></XPATH>
      </FIELD>
      <FIELD type="AdditionalFields" label="Dec_Fav_Rec" source-type="AdditionalFields">
        <TAG><![CDATA[#PRIMEIROREGISTO:CA:Dec_Fav_Rec#]]></TAG>
        <VALUE><![CDATA[#PRIMEIROREGISTO:CA:Dec_Fav_Rec#]]></VALUE>
        <XPATH><![CDATA[/CARD/FIELDS/FIELD[NAME='Dec_Fav_Rec']/VALUE]]></XPATH>
      </FIELD>
      <FIELD type="AdditionalFields" label="Desig_Public" source-type="AdditionalFields">
        <TAG><![CDATA[#PRIMEIROREGISTO:CA:Desig_Public#]]></TAG>
        <VALUE><![CDATA[#PRIMEIROREGISTO:CA:Desig_Public#]]></VALUE>
        <XPATH><![CDATA[/CARD/FIELDS/FIELD[NAME='Desig_Public']/VALUE]]></XPATH>
      </FIELD>
      <FIELD type="AdditionalFields" label="Destino" source-type="AdditionalFields">
        <TAG><![CDATA[#PRIMEIROREGISTO:CA:Destino#]]></TAG>
        <VALUE><![CDATA[#PRIMEIROREGISTO:CA:Destino#]]></VALUE>
        <XPATH><![CDATA[/CARD/FIELDS/FIELD[NAME='Destino']/VALUE]]></XPATH>
      </FIELD>
      <FIELD type="AdditionalFields" label="Distribuicao" source-type="AdditionalFields">
        <TAG><![CDATA[#PRIMEIROREGISTO:CA:Distribuicao#]]></TAG>
        <VALUE><![CDATA[#PRIMEIROREGISTO:CA:Distribuicao#]]></VALUE>
        <XPATH><![CDATA[/CARD/FIELDS/FIELD[NAME='Distribuicao']/VALUE]]></XPATH>
      </FIELD>
      <FIELD type="AdditionalFields" label="Dt_env_resp" source-type="AdditionalFields">
        <TAG><![CDATA[#PRIMEIROREGISTO:CA:Dt_env_resp#]]></TAG>
        <VALUE><![CDATA[#PRIMEIROREGISTO:CA:Dt_env_resp#]]></VALUE>
        <XPATH><![CDATA[/CARD/FIELDS/FIELD[NAME='Dt_env_resp']/VALUE]]></XPATH>
      </FIELD>
      <FIELD type="AdditionalFields" label="Dt_lim_resp" source-type="AdditionalFields">
        <TAG><![CDATA[#PRIMEIROREGISTO:CA:Dt_lim_resp#]]></TAG>
        <VALUE><![CDATA[#PRIMEIROREGISTO:CA:Dt_lim_resp#]]></VALUE>
        <XPATH><![CDATA[/CARD/FIELDS/FIELD[NAME='Dt_lim_resp']/VALUE]]></XPATH>
      </FIELD>
      <FIELD type="AdditionalFields" label="Dt_v_final" source-type="AdditionalFields">
        <TAG><![CDATA[#PRIMEIROREGISTO:CA:Dt_v_final#]]></TAG>
        <VALUE><![CDATA[#PRIMEIROREGISTO:CA:Dt_v_final#]]></VALUE>
        <XPATH><![CDATA[/CARD/FIELDS/FIELD[NAME='Dt_v_final']/VALUE]]></XPATH>
      </FIELD>
      <FIELD type="AdditionalFields" label="Ent_Visada" source-type="AdditionalFields">
        <TAG><![CDATA[#PRIMEIROREGISTO:CA:Ent_Visada#]]></TAG>
        <VALUE><![CDATA[#PRIMEIROREGISTO:CA:Ent_Visada#]]></VALUE>
        <XPATH><![CDATA[/CARD/FIELDS/FIELD[NAME='Ent_Visada']/VALUE]]></XPATH>
      </FIELD>
      <FIELD type="AdditionalFields" label="Env_Proced" source-type="AdditionalFields">
        <TAG><![CDATA[#PRIMEIROREGISTO:CA:Env_Proced#]]></TAG>
        <VALUE><![CDATA[#PRIMEIROREGISTO:CA:Env_Proced#]]></VALUE>
        <XPATH><![CDATA[/CARD/FIELDS/FIELD[NAME='Env_Proced']/VALUE]]></XPATH>
      </FIELD>
      <FIELD type="AdditionalFields" label="Form_Tratam" source-type="AdditionalFields">
        <TAG><![CDATA[#PRIMEIROREGISTO:CA:Form_Tratam#]]></TAG>
        <VALUE><![CDATA[#PRIMEIROREGISTO:CA:Form_Tratam#]]></VALUE>
        <XPATH><![CDATA[/CARD/FIELDS/FIELD[NAME='Form_Tratam']/VALUE]]></XPATH>
      </FIELD>
      <FIELD type="AdditionalFields" label="Local" source-type="AdditionalFields">
        <TAG><![CDATA[#PRIMEIROREGISTO:CA:Local#]]></TAG>
        <VALUE><![CDATA[#PRIMEIROREGISTO:CA:Local#]]></VALUE>
        <XPATH><![CDATA[/CARD/FIELDS/FIELD[NAME='Local']/VALUE]]></XPATH>
      </FIELD>
      <FIELD type="AdditionalFields" label="N_Casos" source-type="AdditionalFields">
        <TAG><![CDATA[#PRIMEIROREGISTO:CA:N_Casos#]]></TAG>
        <VALUE><![CDATA[#PRIMEIROREGISTO:CA:N_Casos#]]></VALUE>
        <XPATH><![CDATA[/CARD/FIELDS/FIELD[NAME='N_Casos']/VALUE]]></XPATH>
      </FIELD>
      <FIELD type="AdditionalFields" label="N_Circular" source-type="AdditionalFields">
        <TAG><![CDATA[#PRIMEIROREGISTO:CA:N_Circular#]]></TAG>
        <VALUE><![CDATA[#PRIMEIROREGISTO:CA:N_Circular#]]></VALUE>
        <XPATH><![CDATA[/CARD/FIELDS/FIELD[NAME='N_Circular']/VALUE]]></XPATH>
      </FIELD>
      <FIELD type="AdditionalFields" label="N_Con_Pub" source-type="AdditionalFields">
        <TAG><![CDATA[#PRIMEIROREGISTO:CA:N_Con_Pub#]]></TAG>
        <VALUE><![CDATA[#PRIMEIROREGISTO:CA:N_Con_Pub#]]></VALUE>
        <XPATH><![CDATA[/CARD/FIELDS/FIELD[NAME='N_Con_Pub']/VALUE]]></XPATH>
      </FIELD>
      <FIELD type="AdditionalFields" label="N_N_Regulam" source-type="AdditionalFields">
        <TAG><![CDATA[#PRIMEIROREGISTO:CA:N_N_Regulam#]]></TAG>
        <VALUE><![CDATA[#PRIMEIROREGISTO:CA:N_N_Regulam#]]></VALUE>
        <XPATH><![CDATA[/CARD/FIELDS/FIELD[NAME='N_N_Regulam']/VALUE]]></XPATH>
      </FIELD>
      <FIELD type="AdditionalFields" label="Nc_Rv_Procd" source-type="AdditionalFields">
        <TAG><![CDATA[#PRIMEIROREGISTO:CA:Nc_Rv_Procd#]]></TAG>
        <VALUE><![CDATA[#PRIMEIROREGISTO:CA:Nc_Rv_Procd#]]></VALUE>
        <XPATH><![CDATA[/CARD/FIELDS/FIELD[NAME='Nc_Rv_Procd']/VALUE]]></XPATH>
      </FIELD>
      <FIELD type="AdditionalFields" label="Num_P_Leg" source-type="AdditionalFields">
        <TAG><![CDATA[#PRIMEIROREGISTO:CA:Num_P_Leg#]]></TAG>
        <VALUE><![CDATA[#PRIMEIROREGISTO:CA:Num_P_Leg#]]></VALUE>
        <XPATH><![CDATA[/CARD/FIELDS/FIELD[NAME='Num_P_Leg']/VALUE]]></XPATH>
      </FIELD>
      <FIELD type="AdditionalFields" label="Num_Processo" source-type="AdditionalFields">
        <TAG><![CDATA[#PRIMEIROREGISTO:CA:Num_Processo#]]></TAG>
        <VALUE><![CDATA[#PRIMEIROREGISTO:CA:Num_Processo#]]></VALUE>
        <XPATH><![CDATA[/CARD/FIELDS/FIELD[NAME='Num_Processo']/VALUE]]></XPATH>
      </FIELD>
      <FIELD type="AdditionalFields" label="Num_Ref_Viag" source-type="AdditionalFields">
        <TAG><![CDATA[#PRIMEIROREGISTO:CA:Num_Ref_Viag#]]></TAG>
        <VALUE><![CDATA[#PRIMEIROREGISTO:CA:Num_Ref_Viag#]]></VALUE>
        <XPATH><![CDATA[/CARD/FIELDS/FIELD[NAME='Num_Ref_Viag']/VALUE]]></XPATH>
      </FIELD>
      <FIELD type="AdditionalFields" label="Ord_Jur_C" source-type="AdditionalFields">
        <TAG><![CDATA[#PRIMEIROREGISTO:CA:Ord_Jur_C#]]></TAG>
        <VALUE><![CDATA[#PRIMEIROREGISTO:CA:Ord_Jur_C#]]></VALUE>
        <XPATH><![CDATA[/CARD/FIELDS/FIELD[NAME='Ord_Jur_C']/VALUE]]></XPATH>
      </FIELD>
      <FIELD type="AdditionalFields" label="Orig_Extern" source-type="AdditionalFields">
        <TAG><![CDATA[#PRIMEIROREGISTO:CA:Orig_Extern#]]></TAG>
        <VALUE><![CDATA[#PRIMEIROREGISTO:CA:Orig_Extern#]]></VALUE>
        <XPATH><![CDATA[/CARD/FIELDS/FIELD[NAME='Orig_Extern']/VALUE]]></XPATH>
      </FIELD>
      <FIELD type="AdditionalFields" label="Origem" source-type="AdditionalFields">
        <TAG><![CDATA[#PRIMEIROREGISTO:CA:Origem#]]></TAG>
        <VALUE><![CDATA[#PRIMEIROREGISTO:CA:Origem#]]></VALUE>
        <XPATH><![CDATA[/CARD/FIELDS/FIELD[NAME='Origem']/VALUE]]></XPATH>
      </FIELD>
      <FIELD type="AdditionalFields" label="Origem_Int" source-type="AdditionalFields">
        <TAG><![CDATA[#PRIMEIROREGISTO:CA:Origem_Int#]]></TAG>
        <VALUE><![CDATA[#PRIMEIROREGISTO:CA:Origem_Int#]]></VALUE>
        <XPATH><![CDATA[/CARD/FIELDS/FIELD[NAME='Origem_Int']/VALUE]]></XPATH>
      </FIELD>
      <FIELD type="AdditionalFields" label="Partes" source-type="AdditionalFields">
        <TAG><![CDATA[#PRIMEIROREGISTO:CA:Partes#]]></TAG>
        <VALUE><![CDATA[#PRIMEIROREGISTO:CA:Partes#]]></VALUE>
        <XPATH><![CDATA[/CARD/FIELDS/FIELD[NAME='Partes']/VALUE]]></XPATH>
      </FIELD>
      <FIELD type="AdditionalFields" label="Ponto_Sit" source-type="AdditionalFields">
        <TAG><![CDATA[#PRIMEIROREGISTO:CA:Ponto_Sit#]]></TAG>
        <VALUE><![CDATA[#PRIMEIROREGISTO:CA:Ponto_Sit#]]></VALUE>
        <XPATH><![CDATA[/CARD/FIELDS/FIELD[NAME='Ponto_Sit']/VALUE]]></XPATH>
      </FIELD>
      <FIELD type="AdditionalFields" label="Prioridade" source-type="AdditionalFields">
        <TAG><![CDATA[#PRIMEIROREGISTO:CA:Prioridade#]]></TAG>
        <VALUE><![CDATA[#PRIMEIROREGISTO:CA:Prioridade#]]></VALUE>
        <XPATH><![CDATA[/CARD/FIELDS/FIELD[NAME='Prioridade']/VALUE]]></XPATH>
      </FIELD>
      <FIELD type="AdditionalFields" label="Proc_Compl" source-type="AdditionalFields">
        <TAG><![CDATA[#PRIMEIROREGISTO:CA:Proc_Compl#]]></TAG>
        <VALUE><![CDATA[#PRIMEIROREGISTO:CA:Proc_Compl#]]></VALUE>
        <XPATH><![CDATA[/CARD/FIELDS/FIELD[NAME='Proc_Compl']/VALUE]]></XPATH>
      </FIELD>
      <FIELD type="AdditionalFields" label="Ramo" source-type="AdditionalFields">
        <TAG><![CDATA[#PRIMEIROREGISTO:CA:Ramo#]]></TAG>
        <VALUE><![CDATA[#PRIMEIROREGISTO:CA:Ramo#]]></VALUE>
        <XPATH><![CDATA[/CARD/FIELDS/FIELD[NAME='Ramo']/VALUE]]></XPATH>
      </FIELD>
      <FIELD type="AdditionalFields" label="Ref_Carta" source-type="AdditionalFields">
        <TAG><![CDATA[#PRIMEIROREGISTO:CA:Ref_Carta#]]></TAG>
        <VALUE><![CDATA[#PRIMEIROREGISTO:CA:Ref_Carta#]]></VALUE>
        <XPATH><![CDATA[/CARD/FIELDS/FIELD[NAME='Ref_Carta']/VALUE]]></XPATH>
      </FIELD>
      <FIELD type="AdditionalFields" label="Ref_Int" source-type="AdditionalFields">
        <TAG><![CDATA[#PRIMEIROREGISTO:CA:Ref_Int#]]></TAG>
        <VALUE><![CDATA[#PRIMEIROREGISTO:CA:Ref_Int#]]></VALUE>
        <XPATH><![CDATA[/CARD/FIELDS/FIELD[NAME='Ref_Int']/VALUE]]></XPATH>
      </FIELD>
      <FIELD type="AdditionalFields" label="Relator" source-type="AdditionalFields">
        <TAG><![CDATA[#PRIMEIROREGISTO:CA:Relator#]]></TAG>
        <VALUE><![CDATA[#PRIMEIROREGISTO:CA:Relator#]]></VALUE>
        <XPATH><![CDATA[/CARD/FIELDS/FIELD[NAME='Relator']/VALUE]]></XPATH>
      </FIELD>
      <FIELD type="AdditionalFields" label="Resp_Equipa_DCM" source-type="AdditionalFields">
        <TAG><![CDATA[#PRIMEIROREGISTO:CA:Resp_Equipa_DCM#]]></TAG>
        <VALUE><![CDATA[#PRIMEIROREGISTO:CA:Resp_Equipa_DCM#]]></VALUE>
        <XPATH><![CDATA[/CARD/FIELDS/FIELD[NAME='Resp_Equipa_DCM']/VALUE]]></XPATH>
      </FIELD>
      <FIELD type="AdditionalFields" label="Resultado" source-type="AdditionalFields">
        <TAG><![CDATA[#PRIMEIROREGISTO:CA:Resultado#]]></TAG>
        <VALUE><![CDATA[#PRIMEIROREGISTO:CA:Resultado#]]></VALUE>
        <XPATH><![CDATA[/CARD/FIELDS/FIELD[NAME='Resultado']/VALUE]]></XPATH>
      </FIELD>
      <FIELD type="AdditionalFields" label="Seccao" source-type="AdditionalFields">
        <TAG><![CDATA[#PRIMEIROREGISTO:CA:Seccao#]]></TAG>
        <VALUE><![CDATA[#PRIMEIROREGISTO:CA:Seccao#]]></VALUE>
        <XPATH><![CDATA[/CARD/FIELDS/FIELD[NAME='Seccao']/VALUE]]></XPATH>
      </FIELD>
      <FIELD type="AdditionalFields" label="Tema" source-type="AdditionalFields">
        <TAG><![CDATA[#PRIMEIROREGISTO:CA:Tema#]]></TAG>
        <VALUE><![CDATA[#PRIMEIROREGISTO:CA:Tema#]]></VALUE>
        <XPATH><![CDATA[/CARD/FIELDS/FIELD[NAME='Tema']/VALUE]]></XPATH>
      </FIELD>
      <FIELD type="AdditionalFields" label="Tempo_vida" source-type="AdditionalFields">
        <TAG><![CDATA[#PRIMEIROREGISTO:CA:Tempo_vida#]]></TAG>
        <VALUE><![CDATA[#PRIMEIROREGISTO:CA:Tempo_vida#]]></VALUE>
        <XPATH><![CDATA[/CARD/FIELDS/FIELD[NAME='Tempo_vida']/VALUE]]></XPATH>
      </FIELD>
      <FIELD type="AdditionalFields" label="Tipo_DCM" source-type="AdditionalFields">
        <TAG><![CDATA[#PRIMEIROREGISTO:CA:Tipo_DCM#]]></TAG>
        <VALUE><![CDATA[#PRIMEIROREGISTO:CA:Tipo_DCM#]]></VALUE>
        <XPATH><![CDATA[/CARD/FIELDS/FIELD[NAME='Tipo_DCM']/VALUE]]></XPATH>
      </FIELD>
      <FIELD type="AdditionalFields" label="Tipo_Reuniao" source-type="AdditionalFields">
        <TAG><![CDATA[#PRIMEIROREGISTO:CA:Tipo_Reuniao#]]></TAG>
        <VALUE><![CDATA[#PRIMEIROREGISTO:CA:Tipo_Reuniao#]]></VALUE>
        <XPATH><![CDATA[/CARD/FIELDS/FIELD[NAME='Tipo_Reuniao']/VALUE]]></XPATH>
      </FIELD>
      <FIELD type="AdditionalFields" label="Tipologia" source-type="AdditionalFields">
        <TAG><![CDATA[#PRIMEIROREGISTO:CA:Tipologia#]]></TAG>
        <VALUE><![CDATA[#PRIMEIROREGISTO:CA:Tipologia#]]></VALUE>
        <XPATH><![CDATA[/CARD/FIELDS/FIELD[NAME='Tipologia']/VALUE]]></XPATH>
      </FIELD>
      <FIELD type="AdditionalFields" label="Tribunal" source-type="AdditionalFields">
        <TAG><![CDATA[#PRIMEIROREGISTO:CA:Tribunal#]]></TAG>
        <VALUE><![CDATA[#PRIMEIROREGISTO:CA:Tribunal#]]></VALUE>
        <XPATH><![CDATA[/CARD/FIELDS/FIELD[NAME='Tribunal']/VALUE]]></XPATH>
      </FIELD>
      <FIELD type="AdditionalFields" label="Equipa_DSS" source-type="AdditionalFields">
        <TAG><![CDATA[#PRIMEIROREGISTO:CA:Equipa_DSS#]]></TAG>
        <VALUE><![CDATA[#PRIMEIROREGISTO:CA:Equipa_DSS#]]></VALUE>
        <XPATH><![CDATA[/CARD/FIELDS/FIELD[NAME='Equipa_DSS']/VALUE]]></XPATH>
      </FIELD>
      <FIELD type="AdditionalFields" label="Equipa_DSF" source-type="AdditionalFields">
        <TAG><![CDATA[#PRIMEIROREGISTO:CA:Equipa_DSF#]]></TAG>
        <VALUE><![CDATA[#PRIMEIROREGISTO:CA:Equipa_DSF#]]></VALUE>
        <XPATH><![CDATA[/CARD/FIELDS/FIELD[NAME='Equipa_DSF']/VALUE]]></XPATH>
      </FIELD>
      <FIELD type="AdditionalFields" label="Equipa_DCM" source-type="AdditionalFields">
        <TAG><![CDATA[#PRIMEIROREGISTO:CA:Equipa_DCM#]]></TAG>
        <VALUE><![CDATA[#PRIMEIROREGISTO:CA:Equipa_DCM#]]></VALUE>
        <XPATH><![CDATA[/CARD/FIELDS/FIELD[NAME='Equipa_DCM']/VALUE]]></XPATH>
      </FIELD>
      <FIELD type="AdditionalFields" label="Resp_Equipa_DSS" source-type="AdditionalFields">
        <TAG><![CDATA[#PRIMEIROREGISTO:CA:Resp_Equipa_DSS#]]></TAG>
        <VALUE><![CDATA[#PRIMEIROREGISTO:CA:Resp_Equipa_DSS#]]></VALUE>
        <XPATH><![CDATA[/CARD/FIELDS/FIELD[NAME='Resp_Equipa_DSS']/VALUE]]></XPATH>
      </FIELD>
      <FIELD type="AdditionalFields" label="Resp_Equipa_DSF" source-type="AdditionalFields">
        <TAG><![CDATA[#PRIMEIROREGISTO:CA:Resp_Equipa_DSF#]]></TAG>
        <VALUE><![CDATA[#PRIMEIROREGISTO:CA:Resp_Equipa_DSF#]]></VALUE>
        <XPATH><![CDATA[/CARD/FIELDS/FIELD[NAME='Resp_Equipa_DSF']/VALUE]]></XPATH>
      </FIELD>
      <FIELD type="AdditionalFields" label="Ent_Nomes" source-type="AdditionalFields">
        <TAG><![CDATA[#PRIMEIROREGISTO:CA:Ent_Nomes#]]></TAG>
        <VALUE><![CDATA[#PRIMEIROREGISTO:CA:Ent_Nomes#]]></VALUE>
        <XPATH><![CDATA[/CARD/FIELDS/FIELD[NAME='Ent_Nomes']/VALUE]]></XPATH>
      </FIELD>
      <FIELD type="AdditionalFields" label="Ent_Codigos" source-type="AdditionalFields">
        <TAG><![CDATA[#PRIMEIROREGISTO:CA:Ent_Codigos#]]></TAG>
        <VALUE><![CDATA[#PRIMEIROREGISTO:CA:Ent_Codigos#]]></VALUE>
        <XPATH><![CDATA[/CARD/FIELDS/FIELD[NAME='Ent_Codigos']/VALUE]]></XPATH>
      </FIELD>
      <FIELD type="AdditionalFields" label="Atrib_Equipa" source-type="AdditionalFields">
        <TAG><![CDATA[#PRIMEIROREGISTO:CA:Atrib_Equipa#]]></TAG>
        <VALUE><![CDATA[#PRIMEIROREGISTO:CA:Atrib_Equipa#]]></VALUE>
        <XPATH><![CDATA[/CARD/FIELDS/FIELD[NAME='Atrib_Equipa']/VALUE]]></XPATH>
      </FIELD>
      <FIELD type="AdditionalFields" label="Gestor" source-type="AdditionalFields">
        <TAG><![CDATA[#PRIMEIROREGISTO:CA:Gestor#]]></TAG>
        <VALUE><![CDATA[#PRIMEIROREGISTO:CA:Gestor#]]></VALUE>
        <XPATH><![CDATA[/CARD/FIELDS/FIELD[NAME='Gestor']/VALUE]]></XPATH>
      </FIELD>
      <FIELD type="AdditionalFields" label="Gestor2" source-type="AdditionalFields">
        <TAG><![CDATA[#PRIMEIROREGISTO:CA:Gestor2#]]></TAG>
        <VALUE><![CDATA[#PRIMEIROREGISTO:CA:Gestor2#]]></VALUE>
        <XPATH><![CDATA[/CARD/FIELDS/FIELD[NAME='Gestor2']/VALUE]]></XPATH>
      </FIELD>
      <FIELD type="AdditionalFields" label="Origem_Exterior" source-type="AdditionalFields">
        <TAG><![CDATA[#PRIMEIROREGISTO:CA:Origem_Exterior#]]></TAG>
        <VALUE><![CDATA[#PRIMEIROREGISTO:CA:Origem_Exterior#]]></VALUE>
        <XPATH><![CDATA[/CARD/FIELDS/FIELD[NAME='Origem_Exterior']/VALUE]]></XPATH>
      </FIELD>
      <FIELD type="AdditionalFields" label="OrigemDJU" source-type="AdditionalFields">
        <TAG><![CDATA[#PRIMEIROREGISTO:CA:OrigemDJU#]]></TAG>
        <VALUE><![CDATA[#PRIMEIROREGISTO:CA:OrigemDJU#]]></VALUE>
        <XPATH><![CDATA[/CARD/FIELDS/FIELD[NAME='OrigemDJU']/VALUE]]></XPATH>
      </FIELD>
      <FIELD type="AdditionalFields" label="Codigo" source-type="AdditionalFields">
        <TAG><![CDATA[#PRIMEIROREGISTO:CA:Codigo#]]></TAG>
        <VALUE><![CDATA[#PRIMEIROREGISTO:CA:Codigo#]]></VALUE>
        <XPATH><![CDATA[/CARD/FIELDS/FIELD[NAME='Codigo']/VALUE]]></XPATH>
      </FIELD>
      <FIELD type="AdditionalFields" label="NivelPrioridade" source-type="AdditionalFields">
        <TAG><![CDATA[#PRIMEIROREGISTO:CA:NivelPrioridade#]]></TAG>
        <VALUE><![CDATA[#PRIMEIROREGISTO:CA:NivelPrioridade#]]></VALUE>
        <XPATH><![CDATA[/CARD/FIELDS/FIELD[NAME='NivelPrioridade']/VALUE]]></XPATH>
      </FIELD>
      <FIELD type="AdditionalFields" label="Estado_DJU" source-type="AdditionalFields">
        <TAG><![CDATA[#PRIMEIROREGISTO:CA:Estado_DJU#]]></TAG>
        <VALUE><![CDATA[#PRIMEIROREGISTO:CA:Estado_DJU#]]></VALUE>
        <XPATH><![CDATA[/CARD/FIELDS/FIELD[NAME='Estado_DJU']/VALUE]]></XPATH>
      </FIELD>
      <FIELD type="AdditionalFields" label="Data_instaur" source-type="AdditionalFields">
        <TAG><![CDATA[#PRIMEIROREGISTO:CA:Data_instaur#]]></TAG>
        <VALUE><![CDATA[#PRIMEIROREGISTO:CA:Data_instaur#]]></VALUE>
        <XPATH><![CDATA[/CARD/FIELDS/FIELD[NAME='Data_instaur']/VALUE]]></XPATH>
      </FIELD>
      <FIELD type="AdditionalFields" label="Data_Conclusao" source-type="AdditionalFields">
        <TAG><![CDATA[#PRIMEIROREGISTO:CA:Data_Conclusao#]]></TAG>
        <VALUE><![CDATA[#PRIMEIROREGISTO:CA:Data_Conclusao#]]></VALUE>
        <XPATH><![CDATA[/CARD/FIELDS/FIELD[NAME='Data_Conclusao']/VALUE]]></XPATH>
      </FIELD>
      <FIELD type="AdditionalFields" label="N_aut_notícia" source-type="AdditionalFields">
        <TAG><![CDATA[#PRIMEIROREGISTO:CA:N_aut_notícia#]]></TAG>
        <VALUE><![CDATA[#PRIMEIROREGISTO:CA:N_aut_notícia#]]></VALUE>
        <XPATH><![CDATA[/CARD/FIELDS/FIELD[NAME='N_aut_notícia']/VALUE]]></XPATH>
      </FIELD>
      <FIELD type="AdditionalFields" label="Artigo_Violado" source-type="AdditionalFields">
        <TAG><![CDATA[#PRIMEIROREGISTO:CA:Artigo_Violado#]]></TAG>
        <VALUE><![CDATA[#PRIMEIROREGISTO:CA:Artigo_Violado#]]></VALUE>
        <XPATH><![CDATA[/CARD/FIELDS/FIELD[NAME='Artigo_Violado']/VALUE]]></XPATH>
      </FIELD>
      <FIELD type="AdditionalFields" label="N_Art_Violado" source-type="AdditionalFields">
        <TAG><![CDATA[#PRIMEIROREGISTO:CA:N_Art_Violado#]]></TAG>
        <VALUE><![CDATA[#PRIMEIROREGISTO:CA:N_Art_Violado#]]></VALUE>
        <XPATH><![CDATA[/CARD/FIELDS/FIELD[NAME='N_Art_Violado']/VALUE]]></XPATH>
      </FIELD>
      <FIELD type="AdditionalFields" label="Al_Art_Violado" source-type="AdditionalFields">
        <TAG><![CDATA[#PRIMEIROREGISTO:CA:Al_Art_Violado#]]></TAG>
        <VALUE><![CDATA[#PRIMEIROREGISTO:CA:Al_Art_Violado#]]></VALUE>
        <XPATH><![CDATA[/CARD/FIELDS/FIELD[NAME='Al_Art_Violado']/VALUE]]></XPATH>
      </FIELD>
      <FIELD type="AdditionalFields" label="Sub_Art_Violado" source-type="AdditionalFields">
        <TAG><![CDATA[#PRIMEIROREGISTO:CA:Sub_Art_Violado#]]></TAG>
        <VALUE><![CDATA[#PRIMEIROREGISTO:CA:Sub_Art_Violado#]]></VALUE>
        <XPATH><![CDATA[/CARD/FIELDS/FIELD[NAME='Sub_Art_Violado']/VALUE]]></XPATH>
      </FIELD>
      <FIELD type="AdditionalFields" label="Sancao_Prevista" source-type="AdditionalFields">
        <TAG><![CDATA[#PRIMEIROREGISTO:CA:Sancao_Prevista#]]></TAG>
        <VALUE><![CDATA[#PRIMEIROREGISTO:CA:Sancao_Prevista#]]></VALUE>
        <XPATH><![CDATA[/CARD/FIELDS/FIELD[NAME='Sancao_Prevista']/VALUE]]></XPATH>
      </FIELD>
      <FIELD type="AdditionalFields" label="N_Sanc_Prevista" source-type="AdditionalFields">
        <TAG><![CDATA[#PRIMEIROREGISTO:CA:N_Sanc_Prevista#]]></TAG>
        <VALUE><![CDATA[#PRIMEIROREGISTO:CA:N_Sanc_Prevista#]]></VALUE>
        <XPATH><![CDATA[/CARD/FIELDS/FIELD[NAME='N_Sanc_Prevista']/VALUE]]></XPATH>
      </FIELD>
      <FIELD type="AdditionalFields" label="Data_Apr_Defesa" source-type="AdditionalFields">
        <TAG><![CDATA[#PRIMEIROREGISTO:CA:Data_Apr_Defesa#]]></TAG>
        <VALUE><![CDATA[#PRIMEIROREGISTO:CA:Data_Apr_Defesa#]]></VALUE>
        <XPATH><![CDATA[/CARD/FIELDS/FIELD[NAME='Data_Apr_Defesa']/VALUE]]></XPATH>
      </FIELD>
      <FIELD type="AdditionalFields" label="Data_Decisao" source-type="AdditionalFields">
        <TAG><![CDATA[#PRIMEIROREGISTO:CA:Data_Decisao#]]></TAG>
        <VALUE><![CDATA[#PRIMEIROREGISTO:CA:Data_Decisao#]]></VALUE>
        <XPATH><![CDATA[/CARD/FIELDS/FIELD[NAME='Data_Decisao']/VALUE]]></XPATH>
      </FIELD>
      <FIELD type="AdditionalFields" label="Decisao" source-type="AdditionalFields">
        <TAG><![CDATA[#PRIMEIROREGISTO:CA:Decisao#]]></TAG>
        <VALUE><![CDATA[#PRIMEIROREGISTO:CA:Decisao#]]></VALUE>
        <XPATH><![CDATA[/CARD/FIELDS/FIELD[NAME='Decisao']/VALUE]]></XPATH>
      </FIELD>
      <FIELD type="AdditionalFields" label="SuspensaoCoima" source-type="AdditionalFields">
        <TAG><![CDATA[#PRIMEIROREGISTO:CA:SuspensaoCoima#]]></TAG>
        <VALUE><![CDATA[#PRIMEIROREGISTO:CA:SuspensaoCoima#]]></VALUE>
        <XPATH><![CDATA[/CARD/FIELDS/FIELD[NAME='SuspensaoCoima']/VALUE]]></XPATH>
      </FIELD>
      <FIELD type="AdditionalFields" label="Sancoes_Acess" source-type="AdditionalFields">
        <TAG><![CDATA[#PRIMEIROREGISTO:CA:Sancoes_Acess#]]></TAG>
        <VALUE><![CDATA[#PRIMEIROREGISTO:CA:Sancoes_Acess#]]></VALUE>
        <XPATH><![CDATA[/CARD/FIELDS/FIELD[NAME='Sancoes_Acess']/VALUE]]></XPATH>
      </FIELD>
      <FIELD type="AdditionalFields" label="Valor_Coima" source-type="AdditionalFields">
        <TAG><![CDATA[#PRIMEIROREGISTO:CA:Valor_Coima#]]></TAG>
        <VALUE><![CDATA[#PRIMEIROREGISTO:CA:Valor_Coima#]]></VALUE>
        <XPATH><![CDATA[/CARD/FIELDS/FIELD[NAME='Valor_Coima']/VALUE]]></XPATH>
      </FIELD>
      <FIELD type="AdditionalFields" label="N_DUC" source-type="AdditionalFields">
        <TAG><![CDATA[#PRIMEIROREGISTO:CA:N_DUC#]]></TAG>
        <VALUE><![CDATA[#PRIMEIROREGISTO:CA:N_DUC#]]></VALUE>
        <XPATH><![CDATA[/CARD/FIELDS/FIELD[NAME='N_DUC']/VALUE]]></XPATH>
      </FIELD>
      <FIELD type="AdditionalFields" label="Data_Pgto_Coima" source-type="AdditionalFields">
        <TAG><![CDATA[#PRIMEIROREGISTO:CA:Data_Pgto_Coima#]]></TAG>
        <VALUE><![CDATA[#PRIMEIROREGISTO:CA:Data_Pgto_Coima#]]></VALUE>
        <XPATH><![CDATA[/CARD/FIELDS/FIELD[NAME='Data_Pgto_Coima']/VALUE]]></XPATH>
      </FIELD>
      <FIELD type="AdditionalFields" label="Data_trans_julg" source-type="AdditionalFields">
        <TAG><![CDATA[#PRIMEIROREGISTO:CA:Data_trans_julg#]]></TAG>
        <VALUE><![CDATA[#PRIMEIROREGISTO:CA:Data_trans_julg#]]></VALUE>
        <XPATH><![CDATA[/CARD/FIELDS/FIELD[NAME='Data_trans_julg']/VALUE]]></XPATH>
      </FIELD>
      <FIELD type="AdditionalFields" label="Impug_Judicial" source-type="AdditionalFields">
        <TAG><![CDATA[#PRIMEIROREGISTO:CA:Impug_Judicial#]]></TAG>
        <VALUE><![CDATA[#PRIMEIROREGISTO:CA:Impug_Judicial#]]></VALUE>
        <XPATH><![CDATA[/CARD/FIELDS/FIELD[NAME='Impug_Judicial']/VALUE]]></XPATH>
      </FIELD>
      <FIELD type="AdditionalFields" label="Mandatario_ISP" source-type="AdditionalFields">
        <TAG><![CDATA[#PRIMEIROREGISTO:CA:Mandatario_ISP#]]></TAG>
        <VALUE><![CDATA[#PRIMEIROREGISTO:CA:Mandatario_ISP#]]></VALUE>
        <XPATH><![CDATA[/CARD/FIELDS/FIELD[NAME='Mandatario_ISP']/VALUE]]></XPATH>
      </FIELD>
      <FIELD type="AdditionalFields" label="Tribunal_Recurs" source-type="AdditionalFields">
        <TAG><![CDATA[#PRIMEIROREGISTO:CA:Tribunal_Recurs#]]></TAG>
        <VALUE><![CDATA[#PRIMEIROREGISTO:CA:Tribunal_Recurs#]]></VALUE>
        <XPATH><![CDATA[/CARD/FIELDS/FIELD[NAME='Tribunal_Recurs']/VALUE]]></XPATH>
      </FIELD>
      <FIELD type="AdditionalFields" label="Juizo" source-type="AdditionalFields">
        <TAG><![CDATA[#PRIMEIROREGISTO:CA:Juizo#]]></TAG>
        <VALUE><![CDATA[#PRIMEIROREGISTO:CA:Juizo#]]></VALUE>
        <XPATH><![CDATA[/CARD/FIELDS/FIELD[NAME='Juizo']/VALUE]]></XPATH>
      </FIELD>
      <FIELD type="AdditionalFields" label="N_Proc_Tribunal" source-type="AdditionalFields">
        <TAG><![CDATA[#PRIMEIROREGISTO:CA:N_Proc_Tribunal#]]></TAG>
        <VALUE><![CDATA[#PRIMEIROREGISTO:CA:N_Proc_Tribunal#]]></VALUE>
        <XPATH><![CDATA[/CARD/FIELDS/FIELD[NAME='N_Proc_Tribunal']/VALUE]]></XPATH>
      </FIELD>
      <FIELD type="AdditionalFields" label="Julgamentos" source-type="AdditionalFields">
        <TAG><![CDATA[#PRIMEIROREGISTO:CA:Julgamentos#]]></TAG>
        <VALUE><![CDATA[#PRIMEIROREGISTO:CA:Julgamentos#]]></VALUE>
        <XPATH><![CDATA[/CARD/FIELDS/FIELD[NAME='Julgamentos']/VALUE]]></XPATH>
      </FIELD>
      <FIELD type="AdditionalFields" label="Testem_ISP_Conv" source-type="AdditionalFields">
        <TAG><![CDATA[#PRIMEIROREGISTO:CA:Testem_ISP_Conv#]]></TAG>
        <VALUE><![CDATA[#PRIMEIROREGISTO:CA:Testem_ISP_Conv#]]></VALUE>
        <XPATH><![CDATA[/CARD/FIELDS/FIELD[NAME='Testem_ISP_Conv']/VALUE]]></XPATH>
      </FIELD>
      <FIELD type="AdditionalFields" label="Recurso_Relacao" source-type="AdditionalFields">
        <TAG><![CDATA[#PRIMEIROREGISTO:CA:Recurso_Relacao#]]></TAG>
        <VALUE><![CDATA[#PRIMEIROREGISTO:CA:Recurso_Relacao#]]></VALUE>
        <XPATH><![CDATA[/CARD/FIELDS/FIELD[NAME='Recurso_Relacao']/VALUE]]></XPATH>
      </FIELD>
      <FIELD type="AdditionalFields" label="Res_Impug_jud" source-type="AdditionalFields">
        <TAG><![CDATA[#PRIMEIROREGISTO:CA:Res_Impug_jud#]]></TAG>
        <VALUE><![CDATA[#PRIMEIROREGISTO:CA:Res_Impug_jud#]]></VALUE>
        <XPATH><![CDATA[/CARD/FIELDS/FIELD[NAME='Res_Impug_jud']/VALUE]]></XPATH>
      </FIELD>
      <FIELD type="AdditionalFields" label="N_Cert_Proc_Exc" source-type="AdditionalFields">
        <TAG><![CDATA[#PRIMEIROREGISTO:CA:N_Cert_Proc_Exc#]]></TAG>
        <VALUE><![CDATA[#PRIMEIROREGISTO:CA:N_Cert_Proc_Exc#]]></VALUE>
        <XPATH><![CDATA[/CARD/FIELDS/FIELD[NAME='N_Cert_Proc_Exc']/VALUE]]></XPATH>
      </FIELD>
      <FIELD type="AdditionalFields" label="Proc_Materializ" source-type="AdditionalFields">
        <TAG><![CDATA[#PRIMEIROREGISTO:CA:Proc_Materializ#]]></TAG>
        <VALUE><![CDATA[#PRIMEIROREGISTO:CA:Proc_Materializ#]]></VALUE>
        <XPATH><![CDATA[/CARD/FIELDS/FIELD[NAME='Proc_Materializ']/VALUE]]></XPATH>
      </FIELD>
      <FIELD type="AdditionalFields" label="Nome_Arguido" source-type="AdditionalFields">
        <TAG><![CDATA[#PRIMEIROREGISTO:CA:Nome_Arguido#]]></TAG>
        <VALUE><![CDATA[#PRIMEIROREGISTO:CA:Nome_Arguido#]]></VALUE>
        <XPATH><![CDATA[/CARD/FIELDS/FIELD[NAME='Nome_Arguido']/VALUE]]></XPATH>
      </FIELD>
      <FIELD type="AdditionalFields" label="Tipo_Arguido" source-type="AdditionalFields">
        <TAG><![CDATA[#PRIMEIROREGISTO:CA:Tipo_Arguido#]]></TAG>
        <VALUE><![CDATA[#PRIMEIROREGISTO:CA:Tipo_Arguido#]]></VALUE>
        <XPATH><![CDATA[/CARD/FIELDS/FIELD[NAME='Tipo_Arguido']/VALUE]]></XPATH>
      </FIELD>
      <FIELD type="AdditionalFields" label="Instrutor" source-type="AdditionalFields">
        <TAG><![CDATA[#PRIMEIROREGISTO:CA:Instrutor#]]></TAG>
        <VALUE><![CDATA[#PRIMEIROREGISTO:CA:Instrutor#]]></VALUE>
        <XPATH><![CDATA[/CARD/FIELDS/FIELD[NAME='Instrutor']/VALUE]]></XPATH>
      </FIELD>
      <FIELD type="AdditionalFields" label="Sub_Sancao_prev" source-type="AdditionalFields">
        <TAG><![CDATA[#PRIMEIROREGISTO:CA:Sub_Sancao_prev#]]></TAG>
        <VALUE><![CDATA[#PRIMEIROREGISTO:CA:Sub_Sancao_prev#]]></VALUE>
        <XPATH><![CDATA[/CARD/FIELDS/FIELD[NAME='Sub_Sancao_prev']/VALUE]]></XPATH>
      </FIELD>
      <FIELD type="AdditionalFields" label="Tecn_Resp_DSF" source-type="AdditionalFields">
        <TAG><![CDATA[#PRIMEIROREGISTO:CA:Tecn_Resp_DSF#]]></TAG>
        <VALUE><![CDATA[#PRIMEIROREGISTO:CA:Tecn_Resp_DSF#]]></VALUE>
        <XPATH><![CDATA[/CARD/FIELDS/FIELD[NAME='Tecn_Resp_DSF']/VALUE]]></XPATH>
      </FIELD>
      <FIELD type="AdditionalFields" label="Tecn_Resp_DSS" source-type="AdditionalFields">
        <TAG><![CDATA[#PRIMEIROREGISTO:CA:Tecn_Resp_DSS#]]></TAG>
        <VALUE><![CDATA[#PRIMEIROREGISTO:CA:Tecn_Resp_DSS#]]></VALUE>
        <XPATH><![CDATA[/CARD/FIELDS/FIELD[NAME='Tecn_Resp_DSS']/VALUE]]></XPATH>
      </FIELD>
      <FIELD type="AdditionalFields" label="Tecn_Resp_DCM" source-type="AdditionalFields">
        <TAG><![CDATA[#PRIMEIROREGISTO:CA:Tecn_Resp_DCM#]]></TAG>
        <VALUE><![CDATA[#PRIMEIROREGISTO:CA:Tecn_Resp_DCM#]]></VALUE>
        <XPATH><![CDATA[/CARD/FIELDS/FIELD[NAME='Tecn_Resp_DCM']/VALUE]]></XPATH>
      </FIELD>
      <FIELD type="AdditionalFields" label="Tecn_Resp_DARF" source-type="AdditionalFields">
        <TAG><![CDATA[#PRIMEIROREGISTO:CA:Tecn_Resp_DARF#]]></TAG>
        <VALUE><![CDATA[#PRIMEIROREGISTO:CA:Tecn_Resp_DARF#]]></VALUE>
        <XPATH><![CDATA[/CARD/FIELDS/FIELD[NAME='Tecn_Resp_DARF']/VALUE]]></XPATH>
      </FIELD>
      <FIELD type="AdditionalFields" label="Tecn_Resp_DARM" source-type="AdditionalFields">
        <TAG><![CDATA[#PRIMEIROREGISTO:CA:Tecn_Resp_DARM#]]></TAG>
        <VALUE><![CDATA[#PRIMEIROREGISTO:CA:Tecn_Resp_DARM#]]></VALUE>
        <XPATH><![CDATA[/CARD/FIELDS/FIELD[NAME='Tecn_Resp_DARM']/VALUE]]></XPATH>
      </FIELD>
      <FIELD type="AdditionalFields" label="Tecn_Resp_DES" source-type="AdditionalFields">
        <TAG><![CDATA[#PRIMEIROREGISTO:CA:Tecn_Resp_DES#]]></TAG>
        <VALUE><![CDATA[#PRIMEIROREGISTO:CA:Tecn_Resp_DES#]]></VALUE>
        <XPATH><![CDATA[/CARD/FIELDS/FIELD[NAME='Tecn_Resp_DES']/VALUE]]></XPATH>
      </FIELD>
      <FIELD type="AdditionalFields" label="Tecn_Resp_DRS" source-type="AdditionalFields">
        <TAG><![CDATA[#PRIMEIROREGISTO:CA:Tecn_Resp_DRS#]]></TAG>
        <VALUE><![CDATA[#PRIMEIROREGISTO:CA:Tecn_Resp_DRS#]]></VALUE>
        <XPATH><![CDATA[/CARD/FIELDS/FIELD[NAME='Tecn_Resp_DRS']/VALUE]]></XPATH>
      </FIELD>
      <FIELD type="AdditionalFields" label="Tecn_Resp_DPR" source-type="AdditionalFields">
        <TAG><![CDATA[#PRIMEIROREGISTO:CA:Tecn_Resp_DPR#]]></TAG>
        <VALUE><![CDATA[#PRIMEIROREGISTO:CA:Tecn_Resp_DPR#]]></VALUE>
        <XPATH><![CDATA[/CARD/FIELDS/FIELD[NAME='Tecn_Resp_DPR']/VALUE]]></XPATH>
      </FIELD>
      <FIELD type="AdditionalFields" label="Tecn_Resp_DJU" source-type="AdditionalFields">
        <TAG><![CDATA[#PRIMEIROREGISTO:CA:Tecn_Resp_DJU#]]></TAG>
        <VALUE><![CDATA[#PRIMEIROREGISTO:CA:Tecn_Resp_DJU#]]></VALUE>
        <XPATH><![CDATA[/CARD/FIELDS/FIELD[NAME='Tecn_Resp_DJU']/VALUE]]></XPATH>
      </FIELD>
      <FIELD type="AdditionalFields" label="TP_11.01.02" source-type="AdditionalFields">
        <TAG><![CDATA[#PRIMEIROREGISTO:CA:TP_11.01.02#]]></TAG>
        <VALUE><![CDATA[#PRIMEIROREGISTO:CA:TP_11.01.02#]]></VALUE>
        <XPATH><![CDATA[/CARD/FIELDS/FIELD[NAME='TP_11.01.02']/VALUE]]></XPATH>
      </FIELD>
      <FIELD type="AdditionalFields" label="TP_11.01.03" source-type="AdditionalFields">
        <TAG><![CDATA[#PRIMEIROREGISTO:CA:TP_11.01.03#]]></TAG>
        <VALUE><![CDATA[#PRIMEIROREGISTO:CA:TP_11.01.03#]]></VALUE>
        <XPATH><![CDATA[/CARD/FIELDS/FIELD[NAME='TP_11.01.03']/VALUE]]></XPATH>
      </FIELD>
      <FIELD type="AdditionalFields" label="TP_11.01.08" source-type="AdditionalFields">
        <TAG><![CDATA[#PRIMEIROREGISTO:CA:TP_11.01.08#]]></TAG>
        <VALUE><![CDATA[#PRIMEIROREGISTO:CA:TP_11.01.08#]]></VALUE>
        <XPATH><![CDATA[/CARD/FIELDS/FIELD[NAME='TP_11.01.08']/VALUE]]></XPATH>
      </FIELD>
      <FIELD type="AdditionalFields" label="TP_11.01.09" source-type="AdditionalFields">
        <TAG><![CDATA[#PRIMEIROREGISTO:CA:TP_11.01.09#]]></TAG>
        <VALUE><![CDATA[#PRIMEIROREGISTO:CA:TP_11.01.09#]]></VALUE>
        <XPATH><![CDATA[/CARD/FIELDS/FIELD[NAME='TP_11.01.09']/VALUE]]></XPATH>
      </FIELD>
      <FIELD type="AdditionalFields" label="TP_11.01.13" source-type="AdditionalFields">
        <TAG><![CDATA[#PRIMEIROREGISTO:CA:TP_11.01.13#]]></TAG>
        <VALUE><![CDATA[#PRIMEIROREGISTO:CA:TP_11.01.13#]]></VALUE>
        <XPATH><![CDATA[/CARD/FIELDS/FIELD[NAME='TP_11.01.13']/VALUE]]></XPATH>
      </FIELD>
      <FIELD type="AdditionalFields" label="TP_11.01.19.02" source-type="AdditionalFields">
        <TAG><![CDATA[#PRIMEIROREGISTO:CA:TP_11.01.19.02#]]></TAG>
        <VALUE><![CDATA[#PRIMEIROREGISTO:CA:TP_11.01.19.02#]]></VALUE>
        <XPATH><![CDATA[/CARD/FIELDS/FIELD[NAME='TP_11.01.19.02']/VALUE]]></XPATH>
      </FIELD>
      <FIELD type="AdditionalFields" label="TP_11.01.20.01" source-type="AdditionalFields">
        <TAG><![CDATA[#PRIMEIROREGISTO:CA:TP_11.01.20.01#]]></TAG>
        <VALUE><![CDATA[#PRIMEIROREGISTO:CA:TP_11.01.20.01#]]></VALUE>
        <XPATH><![CDATA[/CARD/FIELDS/FIELD[NAME='TP_11.01.20.01']/VALUE]]></XPATH>
      </FIELD>
      <FIELD type="AdditionalFields" label="TP_11.01.20.02" source-type="AdditionalFields">
        <TAG><![CDATA[#PRIMEIROREGISTO:CA:TP_11.01.20.02#]]></TAG>
        <VALUE><![CDATA[#PRIMEIROREGISTO:CA:TP_11.01.20.02#]]></VALUE>
        <XPATH><![CDATA[/CARD/FIELDS/FIELD[NAME='TP_11.01.20.02']/VALUE]]></XPATH>
      </FIELD>
      <FIELD type="AdditionalFields" label="TP_11.01.21.04" source-type="AdditionalFields">
        <TAG><![CDATA[#PRIMEIROREGISTO:CA:TP_11.01.21.04#]]></TAG>
        <VALUE><![CDATA[#PRIMEIROREGISTO:CA:TP_11.01.21.04#]]></VALUE>
        <XPATH><![CDATA[/CARD/FIELDS/FIELD[NAME='TP_11.01.21.04']/VALUE]]></XPATH>
      </FIELD>
      <FIELD type="AdditionalFields" label="TP_11.02.22.02" source-type="AdditionalFields">
        <TAG><![CDATA[#PRIMEIROREGISTO:CA:TP_11.02.22.02#]]></TAG>
        <VALUE><![CDATA[#PRIMEIROREGISTO:CA:TP_11.02.22.02#]]></VALUE>
        <XPATH><![CDATA[/CARD/FIELDS/FIELD[NAME='TP_11.02.22.02']/VALUE]]></XPATH>
      </FIELD>
      <FIELD type="AdditionalFields" label="TP_11.05.03" source-type="AdditionalFields">
        <TAG><![CDATA[#PRIMEIROREGISTO:CA:TP_11.05.03#]]></TAG>
        <VALUE><![CDATA[#PRIMEIROREGISTO:CA:TP_11.05.03#]]></VALUE>
        <XPATH><![CDATA[/CARD/FIELDS/FIELD[NAME='TP_11.05.03']/VALUE]]></XPATH>
      </FIELD>
      <FIELD type="AdditionalFields" label="TP_11.05.07.03" source-type="AdditionalFields">
        <TAG><![CDATA[#PRIMEIROREGISTO:CA:TP_11.05.07.03#]]></TAG>
        <VALUE><![CDATA[#PRIMEIROREGISTO:CA:TP_11.05.07.03#]]></VALUE>
        <XPATH><![CDATA[/CARD/FIELDS/FIELD[NAME='TP_11.05.07.03']/VALUE]]></XPATH>
      </FIELD>
      <FIELD type="AdditionalFields" label="Ano_Sem_Tri_Ref" source-type="AdditionalFields">
        <TAG><![CDATA[#PRIMEIROREGISTO:CA:Ano_Sem_Tri_Ref#]]></TAG>
        <VALUE><![CDATA[#PRIMEIROREGISTO:CA:Ano_Sem_Tri_Ref#]]></VALUE>
        <XPATH><![CDATA[/CARD/FIELDS/FIELD[NAME='Ano_Sem_Tri_Ref']/VALUE]]></XPATH>
      </FIELD>
      <FIELD type="AdditionalFields" label="Dat/Ano" source-type="AdditionalFields">
        <TAG><![CDATA[#PRIMEIROREGISTO:CA:Dat/Ano#]]></TAG>
        <VALUE><![CDATA[#PRIMEIROREGISTO:CA:Dat/Ano#]]></VALUE>
        <XPATH><![CDATA[/CARD/FIELDS/FIELD[NAME='Dat/Ano']/VALUE]]></XPATH>
      </FIELD>
      <FIELD type="AdditionalFields" label="Ref." source-type="AdditionalFields">
        <TAG><![CDATA[#PRIMEIROREGISTO:CA:Ref.#]]></TAG>
        <VALUE><![CDATA[#PRIMEIROREGISTO:CA:Ref.#]]></VALUE>
        <XPATH><![CDATA[/CARD/FIELDS/FIELD[NAME='Ref.']/VALUE]]></XPATH>
      </FIELD>
      <FIELD type="AdditionalFields" label="UO/Dep" source-type="AdditionalFields">
        <TAG><![CDATA[#PRIMEIROREGISTO:CA:UO/Dep#]]></TAG>
        <VALUE><![CDATA[#PRIMEIROREGISTO:CA:UO/Dep#]]></VALUE>
        <XPATH><![CDATA[/CARD/FIELDS/FIELD[NAME='UO/Dep']/VALUE]]></XPATH>
      </FIELD>
      <FIELD type="AdditionalFields" label="Tp_06.01.02" source-type="AdditionalFields">
        <TAG><![CDATA[#PRIMEIROREGISTO:CA:Tp_06.01.02#]]></TAG>
        <VALUE><![CDATA[#PRIMEIROREGISTO:CA:Tp_06.01.02#]]></VALUE>
        <XPATH><![CDATA[/CARD/FIELDS/FIELD[NAME='Tp_06.01.02']/VALUE]]></XPATH>
      </FIELD>
      <FIELD type="AdditionalFields" label="Tp_04.01.02" source-type="AdditionalFields">
        <TAG><![CDATA[#PRIMEIROREGISTO:CA:Tp_04.01.02#]]></TAG>
        <VALUE><![CDATA[#PRIMEIROREGISTO:CA:Tp_04.01.02#]]></VALUE>
        <XPATH><![CDATA[/CARD/FIELDS/FIELD[NAME='Tp_04.01.02']/VALUE]]></XPATH>
      </FIELD>
      <FIELD type="AdditionalFields" label="TP_15.02.01" source-type="AdditionalFields">
        <TAG><![CDATA[#PRIMEIROREGISTO:CA:TP_15.02.01#]]></TAG>
        <VALUE><![CDATA[#PRIMEIROREGISTO:CA:TP_15.02.01#]]></VALUE>
        <XPATH><![CDATA[/CARD/FIELDS/FIELD[NAME='TP_15.02.01']/VALUE]]></XPATH>
      </FIELD>
      <FIELD type="AdditionalFields" label="TP_15.02.02" source-type="AdditionalFields">
        <TAG><![CDATA[#PRIMEIROREGISTO:CA:TP_15.02.02#]]></TAG>
        <VALUE><![CDATA[#PRIMEIROREGISTO:CA:TP_15.02.02#]]></VALUE>
        <XPATH><![CDATA[/CARD/FIELDS/FIELD[NAME='TP_15.02.02']/VALUE]]></XPATH>
      </FIELD>
      <FIELD type="AdditionalFields" label="Resp_Equip_DARF" source-type="AdditionalFields">
        <TAG><![CDATA[#PRIMEIROREGISTO:CA:Resp_Equip_DARF#]]></TAG>
        <VALUE><![CDATA[#PRIMEIROREGISTO:CA:Resp_Equip_DARF#]]></VALUE>
        <XPATH><![CDATA[/CARD/FIELDS/FIELD[NAME='Resp_Equip_DARF']/VALUE]]></XPATH>
      </FIELD>
      <FIELD type="AdditionalFields" label="Ent_Tipo" source-type="AdditionalFields">
        <TAG><![CDATA[#PRIMEIROREGISTO:CA:Ent_Tipo#]]></TAG>
        <VALUE><![CDATA[#PRIMEIROREGISTO:CA:Ent_Tipo#]]></VALUE>
        <XPATH><![CDATA[/CARD/FIELDS/FIELD[NAME='Ent_Tipo']/VALUE]]></XPATH>
      </FIELD>
      <FIELD type="AdditionalFields" label="Ent_NIF" source-type="AdditionalFields">
        <TAG><![CDATA[#PRIMEIROREGISTO:CA:Ent_NIF#]]></TAG>
        <VALUE><![CDATA[#PRIMEIROREGISTO:CA:Ent_NIF#]]></VALUE>
        <XPATH><![CDATA[/CARD/FIELDS/FIELD[NAME='Ent_NIF']/VALUE]]></XPATH>
      </FIELD>
      <FIELD type="AdditionalFields" label="Tecn_Resp_DARS" source-type="AdditionalFields">
        <TAG><![CDATA[#PRIMEIROREGISTO:CA:Tecn_Resp_DARS#]]></TAG>
        <VALUE><![CDATA[#PRIMEIROREGISTO:CA:Tecn_Resp_DARS#]]></VALUE>
        <XPATH><![CDATA[/CARD/FIELDS/FIELD[NAME='Tecn_Resp_DARS']/VALUE]]></XPATH>
      </FIELD>
      <FIELD type="AdditionalFields" label="Al_Sancao_Prev" source-type="AdditionalFields">
        <TAG><![CDATA[#PRIMEIROREGISTO:CA:Al_Sancao_Prev#]]></TAG>
        <VALUE><![CDATA[#PRIMEIROREGISTO:CA:Al_Sancao_Prev#]]></VALUE>
        <XPATH><![CDATA[/CARD/FIELDS/FIELD[NAME='Al_Sancao_Prev']/VALUE]]></XPATH>
      </FIELD>
      <FIELD type="AdditionalFields" label="Sal_Sancao_Prev" source-type="AdditionalFields">
        <TAG><![CDATA[#PRIMEIROREGISTO:CA:Sal_Sancao_Prev#]]></TAG>
        <VALUE><![CDATA[#PRIMEIROREGISTO:CA:Sal_Sancao_Prev#]]></VALUE>
        <XPATH><![CDATA[/CARD/FIELDS/FIELD[NAME='Sal_Sancao_Prev']/VALUE]]></XPATH>
      </FIELD>
      <FIELD type="AdditionalFields" label="Pessoa_Colectiv" source-type="AdditionalFields">
        <TAG><![CDATA[#PRIMEIROREGISTO:CA:Pessoa_Colectiv#]]></TAG>
        <VALUE><![CDATA[#PRIMEIROREGISTO:CA:Pessoa_Colectiv#]]></VALUE>
        <XPATH><![CDATA[/CARD/FIELDS/FIELD[NAME='Pessoa_Colectiv']/VALUE]]></XPATH>
      </FIELD>
      <FIELD type="AdditionalFields" label="Mandat_Arguido" source-type="AdditionalFields">
        <TAG><![CDATA[#PRIMEIROREGISTO:CA:Mandat_Arguido#]]></TAG>
        <VALUE><![CDATA[#PRIMEIROREGISTO:CA:Mandat_Arguido#]]></VALUE>
        <XPATH><![CDATA[/CARD/FIELDS/FIELD[NAME='Mandat_Arguido']/VALUE]]></XPATH>
      </FIELD>
      <FIELD type="AdditionalFields" label="Tecnicos_DCM" source-type="AdditionalFields">
        <TAG><![CDATA[#PRIMEIROREGISTO:CA:Tecnicos_DCM#]]></TAG>
        <VALUE><![CDATA[#PRIMEIROREGISTO:CA:Tecnicos_DCM#]]></VALUE>
        <XPATH><![CDATA[/CARD/FIELDS/FIELD[NAME='Tecnicos_DCM']/VALUE]]></XPATH>
      </FIELD>
      <FIELD type="AdditionalFields" label="N_Carta_CDI" source-type="AdditionalFields">
        <TAG><![CDATA[#PRIMEIROREGISTO:CA:N_Carta_CDI#]]></TAG>
        <VALUE><![CDATA[#PRIMEIROREGISTO:CA:N_Carta_CDI#]]></VALUE>
        <XPATH><![CDATA[/CARD/FIELDS/FIELD[NAME='N_Carta_CDI']/VALUE]]></XPATH>
      </FIELD>
      <FIELD type="AdditionalFields" label="Tipo_Represent" source-type="AdditionalFields">
        <TAG><![CDATA[#PRIMEIROREGISTO:CA:Tipo_Represent#]]></TAG>
        <VALUE><![CDATA[#PRIMEIROREGISTO:CA:Tipo_Represent#]]></VALUE>
        <XPATH><![CDATA[/CARD/FIELDS/FIELD[NAME='Tipo_Represent']/VALUE]]></XPATH>
      </FIELD>
      <FIELD type="AdditionalFields" label="Tecn_Resp_DDI" source-type="AdditionalFields">
        <TAG><![CDATA[#PRIMEIROREGISTO:CA:Tecn_Resp_DDI#]]></TAG>
        <VALUE><![CDATA[#PRIMEIROREGISTO:CA:Tecn_Resp_DDI#]]></VALUE>
        <XPATH><![CDATA[/CARD/FIELDS/FIELD[NAME='Tecn_Resp_DDI']/VALUE]]></XPATH>
      </FIELD>
      <FIELD type="AdditionalFields" label="Ent_PNome" source-type="AdditionalFields">
        <TAG><![CDATA[#PRIMEIROREGISTO:CA:Ent_PNome#]]></TAG>
        <VALUE><![CDATA[#PRIMEIROREGISTO:CA:Ent_PNome#]]></VALUE>
        <XPATH><![CDATA[/CARD/FIELDS/FIELD[NAME='Ent_PNome']/VALUE]]></XPATH>
      </FIELD>
      <FIELD type="AdditionalFields" label="Ent_PCod" source-type="AdditionalFields">
        <TAG><![CDATA[#PRIMEIROREGISTO:CA:Ent_PCod#]]></TAG>
        <VALUE><![CDATA[#PRIMEIROREGISTO:CA:Ent_PCod#]]></VALUE>
        <XPATH><![CDATA[/CARD/FIELDS/FIELD[NAME='Ent_PCod']/VALUE]]></XPATH>
      </FIELD>
      <FIELD type="AdditionalFields" label="Ent_PNif" source-type="AdditionalFields">
        <TAG><![CDATA[#PRIMEIROREGISTO:CA:Ent_PNif#]]></TAG>
        <VALUE><![CDATA[#PRIMEIROREGISTO:CA:Ent_PNif#]]></VALUE>
        <XPATH><![CDATA[/CARD/FIELDS/FIELD[NAME='Ent_PNif']/VALUE]]></XPATH>
      </FIELD>
      <FIELD type="AdditionalFields" label="Ent_PTipo" source-type="AdditionalFields">
        <TAG><![CDATA[#PRIMEIROREGISTO:CA:Ent_PTipo#]]></TAG>
        <VALUE><![CDATA[#PRIMEIROREGISTO:CA:Ent_PTipo#]]></VALUE>
        <XPATH><![CDATA[/CARD/FIELDS/FIELD[NAME='Ent_PTipo']/VALUE]]></XPATH>
      </FIELD>
      <FIELD type="AdditionalFields" label="Dat_Autorizacao" source-type="AdditionalFields">
        <TAG><![CDATA[#PRIMEIROREGISTO:CA:Dat_Autorizacao#]]></TAG>
        <VALUE><![CDATA[#PRIMEIROREGISTO:CA:Dat_Autorizacao#]]></VALUE>
        <XPATH><![CDATA[/CARD/FIELDS/FIELD[NAME='Dat_Autorizacao']/VALUE]]></XPATH>
      </FIELD>
      <FIELD type="AdditionalFields" label="Tempo_prsv" source-type="AdditionalFields">
        <TAG><![CDATA[#PRIMEIROREGISTO:CA:Tempo_prsv#]]></TAG>
        <VALUE><![CDATA[#PRIMEIROREGISTO:CA:Tempo_prsv#]]></VALUE>
        <XPATH><![CDATA[/CARD/FIELDS/FIELD[NAME='Tempo_prsv']/VALUE]]></XPATH>
      </FIELD>
      <FIELD type="AdditionalFields" label="Dt_Autorizacao" source-type="AdditionalFields">
        <TAG><![CDATA[#PRIMEIROREGISTO:CA:Dt_Autorizacao#]]></TAG>
        <VALUE><![CDATA[#PRIMEIROREGISTO:CA:Dt_Autorizacao#]]></VALUE>
        <XPATH><![CDATA[/CARD/FIELDS/FIELD[NAME='Dt_Autorizacao']/VALUE]]></XPATH>
      </FIELD>
      <FIELD type="AdditionalFields" label="Sem_efeito" source-type="AdditionalFields">
        <TAG><![CDATA[#PRIMEIROREGISTO:CA:Sem_efeito#]]></TAG>
        <VALUE><![CDATA[#PRIMEIROREGISTO:CA:Sem_efeito#]]></VALUE>
        <XPATH><![CDATA[/CARD/FIELDS/FIELD[NAME='Sem_efeito']/VALUE]]></XPATH>
      </FIELD>
      <FIELD type="AdditionalFields" label="TAG" source-type="AdditionalFields">
        <TAG><![CDATA[#PRIMEIROREGISTO:CA:TAG#]]></TAG>
        <VALUE><![CDATA[#PRIMEIROREGISTO:CA:TAG#]]></VALUE>
        <XPATH><![CDATA[/CARD/FIELDS/FIELD[NAME='TAG']/VALUE]]></XPATH>
      </FIELD>
      <FIELD type="AdditionalFields" label="TESTE" source-type="AdditionalFields">
        <TAG><![CDATA[#PRIMEIROREGISTO:CA:TESTE#]]></TAG>
        <VALUE><![CDATA[#PRIMEIROREGISTO:CA:TESTE#]]></VALUE>
        <XPATH><![CDATA[/CARD/FIELDS/FIELD[NAME='TESTE']/VALUE]]></XPATH>
      </FIELD>
      <FIELD type="AdditionalFields" label="Tipo_Conta" source-type="AdditionalFields">
        <TAG><![CDATA[#PRIMEIROREGISTO:CA:Tipo_Conta#]]></TAG>
        <VALUE><![CDATA[#PRIMEIROREGISTO:CA:Tipo_Conta#]]></VALUE>
        <XPATH><![CDATA[/CARD/FIELDS/FIELD[NAME='Tipo_Conta']/VALUE]]></XPATH>
      </FIELD>
      <FIELD type="AdditionalFields" label="Relevante" source-type="AdditionalFields">
        <TAG><![CDATA[#PRIMEIROREGISTO:CA:Relevante#]]></TAG>
        <VALUE><![CDATA[#PRIMEIROREGISTO:CA:Relevante#]]></VALUE>
        <XPATH><![CDATA[/CARD/FIELDS/FIELD[NAME='Relevante']/VALUE]]></XPATH>
      </FIELD>
      <FIELD type="AdditionalFields" label="Documento_Papel" source-type="AdditionalFields">
        <TAG><![CDATA[#PRIMEIROREGISTO:CA:Documento_Papel#]]></TAG>
        <VALUE><![CDATA[#PRIMEIROREGISTO:CA:Documento_Papel#]]></VALUE>
        <XPATH><![CDATA[/CARD/FIELDS/FIELD[NAME='Documento_Papel']/VALUE]]></XPATH>
      </FIELD>
      <FIELD type="AdditionalFields" label="Tipo_Acesso" source-type="AdditionalFields">
        <TAG><![CDATA[#PRIMEIROREGISTO:CA:Tipo_Acesso#]]></TAG>
        <VALUE><![CDATA[#PRIMEIROREGISTO:CA:Tipo_Acesso#]]></VALUE>
        <XPATH><![CDATA[/CARD/FIELDS/FIELD[NAME='Tipo_Acesso']/VALUE]]></XPATH>
      </FIELD>
    </NODE>
  </NODE>
  <NODE label="1ºProcesso da Distribuição" type="DistributionFirstProcessTemplate" source-type="DistributionFirstProcessTemplate" replaceValue="false">
    <FIELD label="Nº de Processo">
      <TAG><![CDATA[#PRIMEIROPROCESSO:NUMERO#]]></TAG>
      <VALUE><![CDATA[Nº de Processo]]></VALUE>
      <XPATH><![CDATA[/PROCESS/@processKeyToString]]></XPATH>
    </FIELD>
    <FIELD label="Assunto">
      <TAG><![CDATA[#PRIMEIROPROCESSO:ASSUNTO#]]></TAG>
      <VALUE><![CDATA[Assunto]]></VALUE>
      <XPATH><![CDATA[/PROCESS/GENERAL_DATA/Subject]]></XPATH>
    </FIELD>
    <FIELD label="Observações">
      <TAG><![CDATA[#PRIMEIROPROCESSO:OBSERVACOES#]]></TAG>
      <VALUE><![CDATA[Observações]]></VALUE>
      <XPATH><![CDATA[/PROCESS/GENERAL_DATA/Comments]]></XPATH>
    </FIELD>
    <NODE label="Documentos">
      <FIELD label="Nome">
        <TAG><![CDATA[#PRIMEIROPROCESSO:DOCUMENTO:1:NOME#]]></TAG>
        <VALUE><![CDATA[Nome]]></VALUE>
        <XPATH/>
      </FIELD>
      <FIELD label="Referência">
        <TAG><![CDATA[#PRIMEIROPROCESSO:DOCUMENTO:1:REFERENCIA#]]></TAG>
        <VALUE><![CDATA[Referência]]></VALUE>
        <XPATH/>
      </FIELD>
      <FIELD label="Tipo de Documento">
        <TAG><![CDATA[#PRIMEIROPROCESSO:DOCUMENTO:1:TIPO#]]></TAG>
        <VALUE><![CDATA[Tipo de Documento]]></VALUE>
        <XPATH/>
      </FIELD>
      <FIELD label="Observações">
        <TAG><![CDATA[#PRIMEIROPROCESSO:DOCUMENTO:1:OBSERVACOES#]]></TAG>
        <VALUE><![CDATA[Observações]]></VALUE>
        <XPATH/>
      </FIELD>
      <FIELD label="Data na Origem" dtype="D">
        <TAG><![CDATA[#PRIMEIROPROCESSO:DOCUMENTO:1:DATAORIGEM#]]></TAG>
        <VALUE><![CDATA[Data na Origem]]></VALUE>
        <XPATH/>
      </FIELD>
    </NODE>
    <NODE label="Campos Adicionais..." isWindowSelector="true">
      <FIELD type="AdditionalFields" label="Custom_string" source-type="AdditionalFields">
        <TAG><![CDATA[#PRIMEIROPROCESSO:CA:Custom_string#]]></TAG>
        <VALUE><![CDATA[#PRIMEIROPROCESSO:CA:Custom_string#]]></VALUE>
        <XPATH><![CDATA[/CARD/FIELDS/FIELD[NAME='Custom_string']/VALUE]]></XPATH>
      </FIELD>
      <FIELD type="AdditionalFields" label="Custom_data" source-type="AdditionalFields">
        <TAG><![CDATA[#PRIMEIROPROCESSO:CA:Custom_data#]]></TAG>
        <VALUE><![CDATA[#PRIMEIROPROCESSO:CA:Custom_data#]]></VALUE>
        <XPATH><![CDATA[/CARD/FIELDS/FIELD[NAME='Custom_data']/VALUE]]></XPATH>
      </FIELD>
      <FIELD type="AdditionalFields" label="Custom_num" source-type="AdditionalFields">
        <TAG><![CDATA[#PRIMEIROPROCESSO:CA:Custom_num#]]></TAG>
        <VALUE><![CDATA[#PRIMEIROPROCESSO:CA:Custom_num#]]></VALUE>
        <XPATH><![CDATA[/CARD/FIELDS/FIELD[NAME='Custom_num']/VALUE]]></XPATH>
      </FIELD>
      <FIELD type="AdditionalFields" label="Custom_bool" source-type="AdditionalFields">
        <TAG><![CDATA[#PRIMEIROPROCESSO:CA:Custom_bool#]]></TAG>
        <VALUE><![CDATA[#PRIMEIROPROCESSO:CA:Custom_bool#]]></VALUE>
        <XPATH><![CDATA[/CARD/FIELDS/FIELD[NAME='Custom_bool']/VALUE]]></XPATH>
      </FIELD>
      <FIELD type="AdditionalFields" label="Custom_list" source-type="AdditionalFields">
        <TAG><![CDATA[#PRIMEIROPROCESSO:CA:Custom_list#]]></TAG>
        <VALUE><![CDATA[#PRIMEIROPROCESSO:CA:Custom_list#]]></VALUE>
        <XPATH><![CDATA[/CARD/FIELDS/FIELD[NAME='Custom_list']/VALUE]]></XPATH>
      </FIELD>
      <FIELD type="AdditionalFields" label="Nome_remetente" source-type="AdditionalFields">
        <TAG><![CDATA[#PRIMEIROPROCESSO:CA:Nome_remetente#]]></TAG>
        <VALUE><![CDATA[#PRIMEIROPROCESSO:CA:Nome_remetente#]]></VALUE>
        <XPATH><![CDATA[/CARD/FIELDS/FIELD[NAME='Nome_remetente']/VALUE]]></XPATH>
      </FIELD>
      <FIELD type="AdditionalFields" label="Destino_ISP" source-type="AdditionalFields">
        <TAG><![CDATA[#PRIMEIROPROCESSO:CA:Destino_ISP#]]></TAG>
        <VALUE><![CDATA[#PRIMEIROPROCESSO:CA:Destino_ISP#]]></VALUE>
        <XPATH><![CDATA[/CARD/FIELDS/FIELD[NAME='Destino_ISP']/VALUE]]></XPATH>
      </FIELD>
      <FIELD type="AdditionalFields" label="CC_ISP" source-type="AdditionalFields">
        <TAG><![CDATA[#PRIMEIROPROCESSO:CA:CC_ISP#]]></TAG>
        <VALUE><![CDATA[#PRIMEIROPROCESSO:CA:CC_ISP#]]></VALUE>
        <XPATH><![CDATA[/CARD/FIELDS/FIELD[NAME='CC_ISP']/VALUE]]></XPATH>
      </FIELD>
      <FIELD type="AdditionalFields" label="N_Serie" source-type="AdditionalFields">
        <TAG><![CDATA[#PRIMEIROPROCESSO:CA:N_Serie#]]></TAG>
        <VALUE><![CDATA[#PRIMEIROPROCESSO:CA:N_Serie#]]></VALUE>
        <XPATH><![CDATA[/CARD/FIELDS/FIELD[NAME='N_Serie']/VALUE]]></XPATH>
      </FIELD>
      <FIELD type="AdditionalFields" label="Pasta_arquivo" source-type="AdditionalFields">
        <TAG><![CDATA[#PRIMEIROPROCESSO:CA:Pasta_arquivo#]]></TAG>
        <VALUE><![CDATA[#PRIMEIROPROCESSO:CA:Pasta_arquivo#]]></VALUE>
        <XPATH><![CDATA[/CARD/FIELDS/FIELD[NAME='Pasta_arquivo']/VALUE]]></XPATH>
      </FIELD>
      <FIELD type="AdditionalFields" label="N_factura" source-type="AdditionalFields">
        <TAG><![CDATA[#PRIMEIROPROCESSO:CA:N_factura#]]></TAG>
        <VALUE><![CDATA[#PRIMEIROPROCESSO:CA:N_factura#]]></VALUE>
        <XPATH><![CDATA[/CARD/FIELDS/FIELD[NAME='N_factura']/VALUE]]></XPATH>
      </FIELD>
      <FIELD type="AdditionalFields" label="Data_emissao" source-type="AdditionalFields">
        <TAG><![CDATA[#PRIMEIROPROCESSO:CA:Data_emissao#]]></TAG>
        <VALUE><![CDATA[#PRIMEIROPROCESSO:CA:Data_emissao#]]></VALUE>
        <XPATH><![CDATA[/CARD/FIELDS/FIELD[NAME='Data_emissao']/VALUE]]></XPATH>
      </FIELD>
      <FIELD type="AdditionalFields" label="Nome_fornecedor" source-type="AdditionalFields">
        <TAG><![CDATA[#PRIMEIROPROCESSO:CA:Nome_fornecedor#]]></TAG>
        <VALUE><![CDATA[#PRIMEIROPROCESSO:CA:Nome_fornecedor#]]></VALUE>
        <XPATH><![CDATA[/CARD/FIELDS/FIELD[NAME='Nome_fornecedor']/VALUE]]></XPATH>
      </FIELD>
      <FIELD type="AdditionalFields" label="Valor_total" source-type="AdditionalFields">
        <TAG><![CDATA[#PRIMEIROPROCESSO:CA:Valor_total#]]></TAG>
        <VALUE><![CDATA[#PRIMEIROPROCESSO:CA:Valor_total#]]></VALUE>
        <XPATH><![CDATA[/CARD/FIELDS/FIELD[NAME='Valor_total']/VALUE]]></XPATH>
      </FIELD>
      <FIELD type="AdditionalFields" label="Entidade_destin" source-type="AdditionalFields">
        <TAG><![CDATA[#PRIMEIROPROCESSO:CA:Entidade_destin#]]></TAG>
        <VALUE><![CDATA[#PRIMEIROPROCESSO:CA:Entidade_destin#]]></VALUE>
        <XPATH><![CDATA[/CARD/FIELDS/FIELD[NAME='Entidade_destin']/VALUE]]></XPATH>
      </FIELD>
      <FIELD type="AdditionalFields" label="Origem_ISP" source-type="AdditionalFields">
        <TAG><![CDATA[#PRIMEIROPROCESSO:CA:Origem_ISP#]]></TAG>
        <VALUE><![CDATA[#PRIMEIROPROCESSO:CA:Origem_ISP#]]></VALUE>
        <XPATH><![CDATA[/CARD/FIELDS/FIELD[NAME='Origem_ISP']/VALUE]]></XPATH>
      </FIELD>
      <FIELD type="AdditionalFields" label="Tipo_prodservic" source-type="AdditionalFields">
        <TAG><![CDATA[#PRIMEIROPROCESSO:CA:Tipo_prodservic#]]></TAG>
        <VALUE><![CDATA[#PRIMEIROPROCESSO:CA:Tipo_prodservic#]]></VALUE>
        <XPATH><![CDATA[/CARD/FIELDS/FIELD[NAME='Tipo_prodservic']/VALUE]]></XPATH>
      </FIELD>
      <FIELD type="AdditionalFields" label="Nome_orgaocomun" source-type="AdditionalFields">
        <TAG><![CDATA[#PRIMEIROPROCESSO:CA:Nome_orgaocomun#]]></TAG>
        <VALUE><![CDATA[#PRIMEIROPROCESSO:CA:Nome_orgaocomun#]]></VALUE>
        <XPATH><![CDATA[/CARD/FIELDS/FIELD[NAME='Nome_orgaocomun']/VALUE]]></XPATH>
      </FIELD>
      <FIELD type="AdditionalFields" label="Tipo_Notinf" source-type="AdditionalFields">
        <TAG><![CDATA[#PRIMEIROPROCESSO:CA:Tipo_Notinf#]]></TAG>
        <VALUE><![CDATA[#PRIMEIROPROCESSO:CA:Tipo_Notinf#]]></VALUE>
        <XPATH><![CDATA[/CARD/FIELDS/FIELD[NAME='Tipo_Notinf']/VALUE]]></XPATH>
      </FIELD>
      <FIELD type="AdditionalFields" label="Data_conf" source-type="AdditionalFields">
        <TAG><![CDATA[#PRIMEIROPROCESSO:CA:Data_conf#]]></TAG>
        <VALUE><![CDATA[#PRIMEIROPROCESSO:CA:Data_conf#]]></VALUE>
        <XPATH><![CDATA[/CARD/FIELDS/FIELD[NAME='Data_conf']/VALUE]]></XPATH>
      </FIELD>
      <FIELD type="AdditionalFields" label="Local_conf" source-type="AdditionalFields">
        <TAG><![CDATA[#PRIMEIROPROCESSO:CA:Local_conf#]]></TAG>
        <VALUE><![CDATA[#PRIMEIROPROCESSO:CA:Local_conf#]]></VALUE>
        <XPATH><![CDATA[/CARD/FIELDS/FIELD[NAME='Local_conf']/VALUE]]></XPATH>
      </FIELD>
      <FIELD type="AdditionalFields" label="Tipo_evento" source-type="AdditionalFields">
        <TAG><![CDATA[#PRIMEIROPROCESSO:CA:Tipo_evento#]]></TAG>
        <VALUE><![CDATA[#PRIMEIROPROCESSO:CA:Tipo_evento#]]></VALUE>
        <XPATH><![CDATA[/CARD/FIELDS/FIELD[NAME='Tipo_evento']/VALUE]]></XPATH>
      </FIELD>
      <FIELD type="AdditionalFields" label="Local_evento" source-type="AdditionalFields">
        <TAG><![CDATA[#PRIMEIROPROCESSO:CA:Local_evento#]]></TAG>
        <VALUE><![CDATA[#PRIMEIROPROCESSO:CA:Local_evento#]]></VALUE>
        <XPATH><![CDATA[/CARD/FIELDS/FIELD[NAME='Local_evento']/VALUE]]></XPATH>
      </FIELD>
      <FIELD type="AdditionalFields" label="Data_aberevento" source-type="AdditionalFields">
        <TAG><![CDATA[#PRIMEIROPROCESSO:CA:Data_aberevento#]]></TAG>
        <VALUE><![CDATA[#PRIMEIROPROCESSO:CA:Data_aberevento#]]></VALUE>
        <XPATH><![CDATA[/CARD/FIELDS/FIELD[NAME='Data_aberevento']/VALUE]]></XPATH>
      </FIELD>
      <FIELD type="AdditionalFields" label="Data_fimevento" source-type="AdditionalFields">
        <TAG><![CDATA[#PRIMEIROPROCESSO:CA:Data_fimevento#]]></TAG>
        <VALUE><![CDATA[#PRIMEIROPROCESSO:CA:Data_fimevento#]]></VALUE>
        <XPATH><![CDATA[/CARD/FIELDS/FIELD[NAME='Data_fimevento']/VALUE]]></XPATH>
      </FIELD>
      <FIELD type="AdditionalFields" label="tipo_fluxo" source-type="AdditionalFields">
        <TAG><![CDATA[#PRIMEIROPROCESSO:CA:tipo_fluxo#]]></TAG>
        <VALUE><![CDATA[#PRIMEIROPROCESSO:CA:tipo_fluxo#]]></VALUE>
        <XPATH><![CDATA[/CARD/FIELDS/FIELD[NAME='tipo_fluxo']/VALUE]]></XPATH>
      </FIELD>
      <FIELD type="AdditionalFields" label="Referencia_ISP" source-type="AdditionalFields">
        <TAG><![CDATA[#PRIMEIROPROCESSO:CA:Referencia_ISP#]]></TAG>
        <VALUE><![CDATA[#PRIMEIROPROCESSO:CA:Referencia_ISP#]]></VALUE>
        <XPATH><![CDATA[/CARD/FIELDS/FIELD[NAME='Referencia_ISP']/VALUE]]></XPATH>
      </FIELD>
      <FIELD type="AdditionalFields" label="PID" source-type="AdditionalFields">
        <TAG><![CDATA[#PRIMEIROPROCESSO:CA:PID#]]></TAG>
        <VALUE><![CDATA[#PRIMEIROPROCESSO:CA:PID#]]></VALUE>
        <XPATH><![CDATA[/CARD/FIELDS/FIELD[NAME='PID']/VALUE]]></XPATH>
      </FIELD>
      <FIELD type="AdditionalFields" label="Tipo_documento" source-type="AdditionalFields">
        <TAG><![CDATA[#PRIMEIROPROCESSO:CA:Tipo_documento#]]></TAG>
        <VALUE><![CDATA[#PRIMEIROPROCESSO:CA:Tipo_documento#]]></VALUE>
        <XPATH><![CDATA[/CARD/FIELDS/FIELD[NAME='Tipo_documento']/VALUE]]></XPATH>
      </FIELD>
      <FIELD type="AdditionalFields" label="DIGITALIZ_POR" source-type="AdditionalFields">
        <TAG><![CDATA[#PRIMEIROPROCESSO:CA:DIGITALIZ_POR#]]></TAG>
        <VALUE><![CDATA[#PRIMEIROPROCESSO:CA:DIGITALIZ_POR#]]></VALUE>
        <XPATH><![CDATA[/CARD/FIELDS/FIELD[NAME='DIGITALIZ_POR']/VALUE]]></XPATH>
      </FIELD>
      <FIELD type="AdditionalFields" label="VALIDADO_POR" source-type="AdditionalFields">
        <TAG><![CDATA[#PRIMEIROPROCESSO:CA:VALIDADO_POR#]]></TAG>
        <VALUE><![CDATA[#PRIMEIROPROCESSO:CA:VALIDADO_POR#]]></VALUE>
        <XPATH><![CDATA[/CARD/FIELDS/FIELD[NAME='VALIDADO_POR']/VALUE]]></XPATH>
      </FIELD>
      <FIELD type="AdditionalFields" label="DATA_DIGITALIZ" source-type="AdditionalFields">
        <TAG><![CDATA[#PRIMEIROPROCESSO:CA:DATA_DIGITALIZ#]]></TAG>
        <VALUE><![CDATA[#PRIMEIROPROCESSO:CA:DATA_DIGITALIZ#]]></VALUE>
        <XPATH><![CDATA[/CARD/FIELDS/FIELD[NAME='DATA_DIGITALIZ']/VALUE]]></XPATH>
      </FIELD>
      <FIELD type="AdditionalFields" label="DATA_VALIDACAO" source-type="AdditionalFields">
        <TAG><![CDATA[#PRIMEIROPROCESSO:CA:DATA_VALIDACAO#]]></TAG>
        <VALUE><![CDATA[#PRIMEIROPROCESSO:CA:DATA_VALIDACAO#]]></VALUE>
        <XPATH><![CDATA[/CARD/FIELDS/FIELD[NAME='DATA_VALIDACAO']/VALUE]]></XPATH>
      </FIELD>
      <FIELD type="AdditionalFields" label="Documento_DCC" source-type="AdditionalFields">
        <TAG><![CDATA[#PRIMEIROPROCESSO:CA:Documento_DCC#]]></TAG>
        <VALUE><![CDATA[#PRIMEIROPROCESSO:CA:Documento_DCC#]]></VALUE>
        <XPATH><![CDATA[/CARD/FIELDS/FIELD[NAME='Documento_DCC']/VALUE]]></XPATH>
      </FIELD>
      <FIELD type="AdditionalFields" label="Ent_Processos" source-type="AdditionalFields">
        <TAG><![CDATA[#PRIMEIROPROCESSO:CA:Ent_Processos#]]></TAG>
        <VALUE><![CDATA[#PRIMEIROPROCESSO:CA:Ent_Processos#]]></VALUE>
        <XPATH><![CDATA[/CARD/FIELDS/FIELD[NAME='Ent_Processos']/VALUE]]></XPATH>
      </FIELD>
      <FIELD type="AdditionalFields" label="Nome_entidade" source-type="AdditionalFields">
        <TAG><![CDATA[#PRIMEIROPROCESSO:CA:Nome_entidade#]]></TAG>
        <VALUE><![CDATA[#PRIMEIROPROCESSO:CA:Nome_entidade#]]></VALUE>
        <XPATH><![CDATA[/CARD/FIELDS/FIELD[NAME='Nome_entidade']/VALUE]]></XPATH>
      </FIELD>
      <FIELD type="AdditionalFields" label="Data_pedido" source-type="AdditionalFields">
        <TAG><![CDATA[#PRIMEIROPROCESSO:CA:Data_pedido#]]></TAG>
        <VALUE><![CDATA[#PRIMEIROPROCESSO:CA:Data_pedido#]]></VALUE>
        <XPATH><![CDATA[/CARD/FIELDS/FIELD[NAME='Data_pedido']/VALUE]]></XPATH>
      </FIELD>
      <FIELD type="AdditionalFields" label="Tipo_distrib" source-type="AdditionalFields">
        <TAG><![CDATA[#PRIMEIROPROCESSO:CA:Tipo_distrib#]]></TAG>
        <VALUE><![CDATA[#PRIMEIROPROCESSO:CA:Tipo_distrib#]]></VALUE>
        <XPATH><![CDATA[/CARD/FIELDS/FIELD[NAME='Tipo_distrib']/VALUE]]></XPATH>
      </FIELD>
      <FIELD type="AdditionalFields" label="Tipo_destinatar" source-type="AdditionalFields">
        <TAG><![CDATA[#PRIMEIROPROCESSO:CA:Tipo_destinatar#]]></TAG>
        <VALUE><![CDATA[#PRIMEIROPROCESSO:CA:Tipo_destinatar#]]></VALUE>
        <XPATH><![CDATA[/CARD/FIELDS/FIELD[NAME='Tipo_destinatar']/VALUE]]></XPATH>
      </FIELD>
      <FIELD type="AdditionalFields" label="N_doc_distrib" source-type="AdditionalFields">
        <TAG><![CDATA[#PRIMEIROPROCESSO:CA:N_doc_distrib#]]></TAG>
        <VALUE><![CDATA[#PRIMEIROPROCESSO:CA:N_doc_distrib#]]></VALUE>
        <XPATH><![CDATA[/CARD/FIELDS/FIELD[NAME='N_doc_distrib']/VALUE]]></XPATH>
      </FIELD>
      <FIELD type="AdditionalFields" label="Data_distrib" source-type="AdditionalFields">
        <TAG><![CDATA[#PRIMEIROPROCESSO:CA:Data_distrib#]]></TAG>
        <VALUE><![CDATA[#PRIMEIROPROCESSO:CA:Data_distrib#]]></VALUE>
        <XPATH><![CDATA[/CARD/FIELDS/FIELD[NAME='Data_distrib']/VALUE]]></XPATH>
      </FIELD>
      <FIELD type="AdditionalFields" label="Morada_remetent" source-type="AdditionalFields">
        <TAG><![CDATA[#PRIMEIROPROCESSO:CA:Morada_remetent#]]></TAG>
        <VALUE><![CDATA[#PRIMEIROPROCESSO:CA:Morada_remetent#]]></VALUE>
        <XPATH><![CDATA[/CARD/FIELDS/FIELD[NAME='Morada_remetent']/VALUE]]></XPATH>
      </FIELD>
      <FIELD type="AdditionalFields" label="Codigo_Postal_3" source-type="AdditionalFields">
        <TAG><![CDATA[#PRIMEIROPROCESSO:CA:Codigo_Postal_3#]]></TAG>
        <VALUE><![CDATA[#PRIMEIROPROCESSO:CA:Codigo_Postal_3#]]></VALUE>
        <XPATH><![CDATA[/CARD/FIELDS/FIELD[NAME='Codigo_Postal_3']/VALUE]]></XPATH>
      </FIELD>
      <FIELD type="AdditionalFields" label="Codigo_Postal_4" source-type="AdditionalFields">
        <TAG><![CDATA[#PRIMEIROPROCESSO:CA:Codigo_Postal_4#]]></TAG>
        <VALUE><![CDATA[#PRIMEIROPROCESSO:CA:Codigo_Postal_4#]]></VALUE>
        <XPATH><![CDATA[/CARD/FIELDS/FIELD[NAME='Codigo_Postal_4']/VALUE]]></XPATH>
      </FIELD>
      <FIELD type="AdditionalFields" label="Localidade" source-type="AdditionalFields">
        <TAG><![CDATA[#PRIMEIROPROCESSO:CA:Localidade#]]></TAG>
        <VALUE><![CDATA[#PRIMEIROPROCESSO:CA:Localidade#]]></VALUE>
        <XPATH><![CDATA[/CARD/FIELDS/FIELD[NAME='Localidade']/VALUE]]></XPATH>
      </FIELD>
      <FIELD type="AdditionalFields" label="Nom_Entidade" source-type="AdditionalFields">
        <TAG><![CDATA[#PRIMEIROPROCESSO:CA:Nom_Entidade#]]></TAG>
        <VALUE><![CDATA[#PRIMEIROPROCESSO:CA:Nom_Entidade#]]></VALUE>
        <XPATH><![CDATA[/CARD/FIELDS/FIELD[NAME='Nom_Entidade']/VALUE]]></XPATH>
      </FIELD>
      <FIELD type="AdditionalFields" label="Ano_rec" source-type="AdditionalFields">
        <TAG><![CDATA[#PRIMEIROPROCESSO:CA:Ano_rec#]]></TAG>
        <VALUE><![CDATA[#PRIMEIROPROCESSO:CA:Ano_rec#]]></VALUE>
        <XPATH><![CDATA[/CARD/FIELDS/FIELD[NAME='Ano_rec']/VALUE]]></XPATH>
      </FIELD>
      <FIELD type="AdditionalFields" label="Area" source-type="AdditionalFields">
        <TAG><![CDATA[#PRIMEIROPROCESSO:CA:Area#]]></TAG>
        <VALUE><![CDATA[#PRIMEIROPROCESSO:CA:Area#]]></VALUE>
        <XPATH><![CDATA[/CARD/FIELDS/FIELD[NAME='Area']/VALUE]]></XPATH>
      </FIELD>
      <FIELD type="AdditionalFields" label="Assunto_DCM" source-type="AdditionalFields">
        <TAG><![CDATA[#PRIMEIROPROCESSO:CA:Assunto_DCM#]]></TAG>
        <VALUE><![CDATA[#PRIMEIROPROCESSO:CA:Assunto_DCM#]]></VALUE>
        <XPATH><![CDATA[/CARD/FIELDS/FIELD[NAME='Assunto_DCM']/VALUE]]></XPATH>
      </FIELD>
      <FIELD type="AdditionalFields" label="Autor" source-type="AdditionalFields">
        <TAG><![CDATA[#PRIMEIROPROCESSO:CA:Autor#]]></TAG>
        <VALUE><![CDATA[#PRIMEIROPROCESSO:CA:Autor#]]></VALUE>
        <XPATH><![CDATA[/CARD/FIELDS/FIELD[NAME='Autor']/VALUE]]></XPATH>
      </FIELD>
      <FIELD type="AdditionalFields" label="Colaborador" source-type="AdditionalFields">
        <TAG><![CDATA[#PRIMEIROPROCESSO:CA:Colaborador#]]></TAG>
        <VALUE><![CDATA[#PRIMEIROPROCESSO:CA:Colaborador#]]></VALUE>
        <XPATH><![CDATA[/CARD/FIELDS/FIELD[NAME='Colaborador']/VALUE]]></XPATH>
      </FIELD>
      <FIELD type="AdditionalFields" label="UO" source-type="AdditionalFields">
        <TAG><![CDATA[#PRIMEIROPROCESSO:CA:UO#]]></TAG>
        <VALUE><![CDATA[#PRIMEIROPROCESSO:CA:UO#]]></VALUE>
        <XPATH><![CDATA[/CARD/FIELDS/FIELD[NAME='UO']/VALUE]]></XPATH>
      </FIELD>
      <FIELD type="AdditionalFields" label="Ativ_Ramo" source-type="AdditionalFields">
        <TAG><![CDATA[#PRIMEIROPROCESSO:CA:Ativ_Ramo#]]></TAG>
        <VALUE><![CDATA[#PRIMEIROPROCESSO:CA:Ativ_Ramo#]]></VALUE>
        <XPATH><![CDATA[/CARD/FIELDS/FIELD[NAME='Ativ_Ramo']/VALUE]]></XPATH>
      </FIELD>
      <FIELD type="AdditionalFields" label="Coordenador" source-type="AdditionalFields">
        <TAG><![CDATA[#PRIMEIROPROCESSO:CA:Coordenador#]]></TAG>
        <VALUE><![CDATA[#PRIMEIROPROCESSO:CA:Coordenador#]]></VALUE>
        <XPATH><![CDATA[/CARD/FIELDS/FIELD[NAME='Coordenador']/VALUE]]></XPATH>
      </FIELD>
      <FIELD type="AdditionalFields" label="Coordenador_G" source-type="AdditionalFields">
        <TAG><![CDATA[#PRIMEIROPROCESSO:CA:Coordenador_G#]]></TAG>
        <VALUE><![CDATA[#PRIMEIROPROCESSO:CA:Coordenador_G#]]></VALUE>
        <XPATH><![CDATA[/CARD/FIELDS/FIELD[NAME='Coordenador_G']/VALUE]]></XPATH>
      </FIELD>
      <FIELD type="AdditionalFields" label="Data_Reuniao" source-type="AdditionalFields">
        <TAG><![CDATA[#PRIMEIROPROCESSO:CA:Data_Reuniao#]]></TAG>
        <VALUE><![CDATA[#PRIMEIROPROCESSO:CA:Data_Reuniao#]]></VALUE>
        <XPATH><![CDATA[/CARD/FIELDS/FIELD[NAME='Data_Reuniao']/VALUE]]></XPATH>
      </FIELD>
      <FIELD type="AdditionalFields" label="Dec_Fav_Rec" source-type="AdditionalFields">
        <TAG><![CDATA[#PRIMEIROPROCESSO:CA:Dec_Fav_Rec#]]></TAG>
        <VALUE><![CDATA[#PRIMEIROPROCESSO:CA:Dec_Fav_Rec#]]></VALUE>
        <XPATH><![CDATA[/CARD/FIELDS/FIELD[NAME='Dec_Fav_Rec']/VALUE]]></XPATH>
      </FIELD>
      <FIELD type="AdditionalFields" label="Desig_Public" source-type="AdditionalFields">
        <TAG><![CDATA[#PRIMEIROPROCESSO:CA:Desig_Public#]]></TAG>
        <VALUE><![CDATA[#PRIMEIROPROCESSO:CA:Desig_Public#]]></VALUE>
        <XPATH><![CDATA[/CARD/FIELDS/FIELD[NAME='Desig_Public']/VALUE]]></XPATH>
      </FIELD>
      <FIELD type="AdditionalFields" label="Destino" source-type="AdditionalFields">
        <TAG><![CDATA[#PRIMEIROPROCESSO:CA:Destino#]]></TAG>
        <VALUE><![CDATA[#PRIMEIROPROCESSO:CA:Destino#]]></VALUE>
        <XPATH><![CDATA[/CARD/FIELDS/FIELD[NAME='Destino']/VALUE]]></XPATH>
      </FIELD>
      <FIELD type="AdditionalFields" label="Distribuicao" source-type="AdditionalFields">
        <TAG><![CDATA[#PRIMEIROPROCESSO:CA:Distribuicao#]]></TAG>
        <VALUE><![CDATA[#PRIMEIROPROCESSO:CA:Distribuicao#]]></VALUE>
        <XPATH><![CDATA[/CARD/FIELDS/FIELD[NAME='Distribuicao']/VALUE]]></XPATH>
      </FIELD>
      <FIELD type="AdditionalFields" label="Dt_env_resp" source-type="AdditionalFields">
        <TAG><![CDATA[#PRIMEIROPROCESSO:CA:Dt_env_resp#]]></TAG>
        <VALUE><![CDATA[#PRIMEIROPROCESSO:CA:Dt_env_resp#]]></VALUE>
        <XPATH><![CDATA[/CARD/FIELDS/FIELD[NAME='Dt_env_resp']/VALUE]]></XPATH>
      </FIELD>
      <FIELD type="AdditionalFields" label="Dt_lim_resp" source-type="AdditionalFields">
        <TAG><![CDATA[#PRIMEIROPROCESSO:CA:Dt_lim_resp#]]></TAG>
        <VALUE><![CDATA[#PRIMEIROPROCESSO:CA:Dt_lim_resp#]]></VALUE>
        <XPATH><![CDATA[/CARD/FIELDS/FIELD[NAME='Dt_lim_resp']/VALUE]]></XPATH>
      </FIELD>
      <FIELD type="AdditionalFields" label="Dt_v_final" source-type="AdditionalFields">
        <TAG><![CDATA[#PRIMEIROPROCESSO:CA:Dt_v_final#]]></TAG>
        <VALUE><![CDATA[#PRIMEIROPROCESSO:CA:Dt_v_final#]]></VALUE>
        <XPATH><![CDATA[/CARD/FIELDS/FIELD[NAME='Dt_v_final']/VALUE]]></XPATH>
      </FIELD>
      <FIELD type="AdditionalFields" label="Ent_Visada" source-type="AdditionalFields">
        <TAG><![CDATA[#PRIMEIROPROCESSO:CA:Ent_Visada#]]></TAG>
        <VALUE><![CDATA[#PRIMEIROPROCESSO:CA:Ent_Visada#]]></VALUE>
        <XPATH><![CDATA[/CARD/FIELDS/FIELD[NAME='Ent_Visada']/VALUE]]></XPATH>
      </FIELD>
      <FIELD type="AdditionalFields" label="Env_Proced" source-type="AdditionalFields">
        <TAG><![CDATA[#PRIMEIROPROCESSO:CA:Env_Proced#]]></TAG>
        <VALUE><![CDATA[#PRIMEIROPROCESSO:CA:Env_Proced#]]></VALUE>
        <XPATH><![CDATA[/CARD/FIELDS/FIELD[NAME='Env_Proced']/VALUE]]></XPATH>
      </FIELD>
      <FIELD type="AdditionalFields" label="Form_Tratam" source-type="AdditionalFields">
        <TAG><![CDATA[#PRIMEIROPROCESSO:CA:Form_Tratam#]]></TAG>
        <VALUE><![CDATA[#PRIMEIROPROCESSO:CA:Form_Tratam#]]></VALUE>
        <XPATH><![CDATA[/CARD/FIELDS/FIELD[NAME='Form_Tratam']/VALUE]]></XPATH>
      </FIELD>
      <FIELD type="AdditionalFields" label="Local" source-type="AdditionalFields">
        <TAG><![CDATA[#PRIMEIROPROCESSO:CA:Local#]]></TAG>
        <VALUE><![CDATA[#PRIMEIROPROCESSO:CA:Local#]]></VALUE>
        <XPATH><![CDATA[/CARD/FIELDS/FIELD[NAME='Local']/VALUE]]></XPATH>
      </FIELD>
      <FIELD type="AdditionalFields" label="N_Casos" source-type="AdditionalFields">
        <TAG><![CDATA[#PRIMEIROPROCESSO:CA:N_Casos#]]></TAG>
        <VALUE><![CDATA[#PRIMEIROPROCESSO:CA:N_Casos#]]></VALUE>
        <XPATH><![CDATA[/CARD/FIELDS/FIELD[NAME='N_Casos']/VALUE]]></XPATH>
      </FIELD>
      <FIELD type="AdditionalFields" label="N_Circular" source-type="AdditionalFields">
        <TAG><![CDATA[#PRIMEIROPROCESSO:CA:N_Circular#]]></TAG>
        <VALUE><![CDATA[#PRIMEIROPROCESSO:CA:N_Circular#]]></VALUE>
        <XPATH><![CDATA[/CARD/FIELDS/FIELD[NAME='N_Circular']/VALUE]]></XPATH>
      </FIELD>
      <FIELD type="AdditionalFields" label="N_Con_Pub" source-type="AdditionalFields">
        <TAG><![CDATA[#PRIMEIROPROCESSO:CA:N_Con_Pub#]]></TAG>
        <VALUE><![CDATA[#PRIMEIROPROCESSO:CA:N_Con_Pub#]]></VALUE>
        <XPATH><![CDATA[/CARD/FIELDS/FIELD[NAME='N_Con_Pub']/VALUE]]></XPATH>
      </FIELD>
      <FIELD type="AdditionalFields" label="N_N_Regulam" source-type="AdditionalFields">
        <TAG><![CDATA[#PRIMEIROPROCESSO:CA:N_N_Regulam#]]></TAG>
        <VALUE><![CDATA[#PRIMEIROPROCESSO:CA:N_N_Regulam#]]></VALUE>
        <XPATH><![CDATA[/CARD/FIELDS/FIELD[NAME='N_N_Regulam']/VALUE]]></XPATH>
      </FIELD>
      <FIELD type="AdditionalFields" label="Nc_Rv_Procd" source-type="AdditionalFields">
        <TAG><![CDATA[#PRIMEIROPROCESSO:CA:Nc_Rv_Procd#]]></TAG>
        <VALUE><![CDATA[#PRIMEIROPROCESSO:CA:Nc_Rv_Procd#]]></VALUE>
        <XPATH><![CDATA[/CARD/FIELDS/FIELD[NAME='Nc_Rv_Procd']/VALUE]]></XPATH>
      </FIELD>
      <FIELD type="AdditionalFields" label="Num_P_Leg" source-type="AdditionalFields">
        <TAG><![CDATA[#PRIMEIROPROCESSO:CA:Num_P_Leg#]]></TAG>
        <VALUE><![CDATA[#PRIMEIROPROCESSO:CA:Num_P_Leg#]]></VALUE>
        <XPATH><![CDATA[/CARD/FIELDS/FIELD[NAME='Num_P_Leg']/VALUE]]></XPATH>
      </FIELD>
      <FIELD type="AdditionalFields" label="Num_Processo" source-type="AdditionalFields">
        <TAG><![CDATA[#PRIMEIROPROCESSO:CA:Num_Processo#]]></TAG>
        <VALUE><![CDATA[#PRIMEIROPROCESSO:CA:Num_Processo#]]></VALUE>
        <XPATH><![CDATA[/CARD/FIELDS/FIELD[NAME='Num_Processo']/VALUE]]></XPATH>
      </FIELD>
      <FIELD type="AdditionalFields" label="Num_Ref_Viag" source-type="AdditionalFields">
        <TAG><![CDATA[#PRIMEIROPROCESSO:CA:Num_Ref_Viag#]]></TAG>
        <VALUE><![CDATA[#PRIMEIROPROCESSO:CA:Num_Ref_Viag#]]></VALUE>
        <XPATH><![CDATA[/CARD/FIELDS/FIELD[NAME='Num_Ref_Viag']/VALUE]]></XPATH>
      </FIELD>
      <FIELD type="AdditionalFields" label="Ord_Jur_C" source-type="AdditionalFields">
        <TAG><![CDATA[#PRIMEIROPROCESSO:CA:Ord_Jur_C#]]></TAG>
        <VALUE><![CDATA[#PRIMEIROPROCESSO:CA:Ord_Jur_C#]]></VALUE>
        <XPATH><![CDATA[/CARD/FIELDS/FIELD[NAME='Ord_Jur_C']/VALUE]]></XPATH>
      </FIELD>
      <FIELD type="AdditionalFields" label="Orig_Extern" source-type="AdditionalFields">
        <TAG><![CDATA[#PRIMEIROPROCESSO:CA:Orig_Extern#]]></TAG>
        <VALUE><![CDATA[#PRIMEIROPROCESSO:CA:Orig_Extern#]]></VALUE>
        <XPATH><![CDATA[/CARD/FIELDS/FIELD[NAME='Orig_Extern']/VALUE]]></XPATH>
      </FIELD>
      <FIELD type="AdditionalFields" label="Origem" source-type="AdditionalFields">
        <TAG><![CDATA[#PRIMEIROPROCESSO:CA:Origem#]]></TAG>
        <VALUE><![CDATA[#PRIMEIROPROCESSO:CA:Origem#]]></VALUE>
        <XPATH><![CDATA[/CARD/FIELDS/FIELD[NAME='Origem']/VALUE]]></XPATH>
      </FIELD>
      <FIELD type="AdditionalFields" label="Origem_Int" source-type="AdditionalFields">
        <TAG><![CDATA[#PRIMEIROPROCESSO:CA:Origem_Int#]]></TAG>
        <VALUE><![CDATA[#PRIMEIROPROCESSO:CA:Origem_Int#]]></VALUE>
        <XPATH><![CDATA[/CARD/FIELDS/FIELD[NAME='Origem_Int']/VALUE]]></XPATH>
      </FIELD>
      <FIELD type="AdditionalFields" label="Partes" source-type="AdditionalFields">
        <TAG><![CDATA[#PRIMEIROPROCESSO:CA:Partes#]]></TAG>
        <VALUE><![CDATA[#PRIMEIROPROCESSO:CA:Partes#]]></VALUE>
        <XPATH><![CDATA[/CARD/FIELDS/FIELD[NAME='Partes']/VALUE]]></XPATH>
      </FIELD>
      <FIELD type="AdditionalFields" label="Ponto_Sit" source-type="AdditionalFields">
        <TAG><![CDATA[#PRIMEIROPROCESSO:CA:Ponto_Sit#]]></TAG>
        <VALUE><![CDATA[#PRIMEIROPROCESSO:CA:Ponto_Sit#]]></VALUE>
        <XPATH><![CDATA[/CARD/FIELDS/FIELD[NAME='Ponto_Sit']/VALUE]]></XPATH>
      </FIELD>
      <FIELD type="AdditionalFields" label="Prioridade" source-type="AdditionalFields">
        <TAG><![CDATA[#PRIMEIROPROCESSO:CA:Prioridade#]]></TAG>
        <VALUE><![CDATA[#PRIMEIROPROCESSO:CA:Prioridade#]]></VALUE>
        <XPATH><![CDATA[/CARD/FIELDS/FIELD[NAME='Prioridade']/VALUE]]></XPATH>
      </FIELD>
      <FIELD type="AdditionalFields" label="Proc_Compl" source-type="AdditionalFields">
        <TAG><![CDATA[#PRIMEIROPROCESSO:CA:Proc_Compl#]]></TAG>
        <VALUE><![CDATA[#PRIMEIROPROCESSO:CA:Proc_Compl#]]></VALUE>
        <XPATH><![CDATA[/CARD/FIELDS/FIELD[NAME='Proc_Compl']/VALUE]]></XPATH>
      </FIELD>
      <FIELD type="AdditionalFields" label="Ramo" source-type="AdditionalFields">
        <TAG><![CDATA[#PRIMEIROPROCESSO:CA:Ramo#]]></TAG>
        <VALUE><![CDATA[#PRIMEIROPROCESSO:CA:Ramo#]]></VALUE>
        <XPATH><![CDATA[/CARD/FIELDS/FIELD[NAME='Ramo']/VALUE]]></XPATH>
      </FIELD>
      <FIELD type="AdditionalFields" label="Ref_Carta" source-type="AdditionalFields">
        <TAG><![CDATA[#PRIMEIROPROCESSO:CA:Ref_Carta#]]></TAG>
        <VALUE><![CDATA[#PRIMEIROPROCESSO:CA:Ref_Carta#]]></VALUE>
        <XPATH><![CDATA[/CARD/FIELDS/FIELD[NAME='Ref_Carta']/VALUE]]></XPATH>
      </FIELD>
      <FIELD type="AdditionalFields" label="Ref_Int" source-type="AdditionalFields">
        <TAG><![CDATA[#PRIMEIROPROCESSO:CA:Ref_Int#]]></TAG>
        <VALUE><![CDATA[#PRIMEIROPROCESSO:CA:Ref_Int#]]></VALUE>
        <XPATH><![CDATA[/CARD/FIELDS/FIELD[NAME='Ref_Int']/VALUE]]></XPATH>
      </FIELD>
      <FIELD type="AdditionalFields" label="Relator" source-type="AdditionalFields">
        <TAG><![CDATA[#PRIMEIROPROCESSO:CA:Relator#]]></TAG>
        <VALUE><![CDATA[#PRIMEIROPROCESSO:CA:Relator#]]></VALUE>
        <XPATH><![CDATA[/CARD/FIELDS/FIELD[NAME='Relator']/VALUE]]></XPATH>
      </FIELD>
      <FIELD type="AdditionalFields" label="Resp_Equipa_DCM" source-type="AdditionalFields">
        <TAG><![CDATA[#PRIMEIROPROCESSO:CA:Resp_Equipa_DCM#]]></TAG>
        <VALUE><![CDATA[#PRIMEIROPROCESSO:CA:Resp_Equipa_DCM#]]></VALUE>
        <XPATH><![CDATA[/CARD/FIELDS/FIELD[NAME='Resp_Equipa_DCM']/VALUE]]></XPATH>
      </FIELD>
      <FIELD type="AdditionalFields" label="Resultado" source-type="AdditionalFields">
        <TAG><![CDATA[#PRIMEIROPROCESSO:CA:Resultado#]]></TAG>
        <VALUE><![CDATA[#PRIMEIROPROCESSO:CA:Resultado#]]></VALUE>
        <XPATH><![CDATA[/CARD/FIELDS/FIELD[NAME='Resultado']/VALUE]]></XPATH>
      </FIELD>
      <FIELD type="AdditionalFields" label="Seccao" source-type="AdditionalFields">
        <TAG><![CDATA[#PRIMEIROPROCESSO:CA:Seccao#]]></TAG>
        <VALUE><![CDATA[#PRIMEIROPROCESSO:CA:Seccao#]]></VALUE>
        <XPATH><![CDATA[/CARD/FIELDS/FIELD[NAME='Seccao']/VALUE]]></XPATH>
      </FIELD>
      <FIELD type="AdditionalFields" label="Tema" source-type="AdditionalFields">
        <TAG><![CDATA[#PRIMEIROPROCESSO:CA:Tema#]]></TAG>
        <VALUE><![CDATA[#PRIMEIROPROCESSO:CA:Tema#]]></VALUE>
        <XPATH><![CDATA[/CARD/FIELDS/FIELD[NAME='Tema']/VALUE]]></XPATH>
      </FIELD>
      <FIELD type="AdditionalFields" label="Tempo_vida" source-type="AdditionalFields">
        <TAG><![CDATA[#PRIMEIROPROCESSO:CA:Tempo_vida#]]></TAG>
        <VALUE><![CDATA[#PRIMEIROPROCESSO:CA:Tempo_vida#]]></VALUE>
        <XPATH><![CDATA[/CARD/FIELDS/FIELD[NAME='Tempo_vida']/VALUE]]></XPATH>
      </FIELD>
      <FIELD type="AdditionalFields" label="Tipo_DCM" source-type="AdditionalFields">
        <TAG><![CDATA[#PRIMEIROPROCESSO:CA:Tipo_DCM#]]></TAG>
        <VALUE><![CDATA[#PRIMEIROPROCESSO:CA:Tipo_DCM#]]></VALUE>
        <XPATH><![CDATA[/CARD/FIELDS/FIELD[NAME='Tipo_DCM']/VALUE]]></XPATH>
      </FIELD>
      <FIELD type="AdditionalFields" label="Tipo_Reuniao" source-type="AdditionalFields">
        <TAG><![CDATA[#PRIMEIROPROCESSO:CA:Tipo_Reuniao#]]></TAG>
        <VALUE><![CDATA[#PRIMEIROPROCESSO:CA:Tipo_Reuniao#]]></VALUE>
        <XPATH><![CDATA[/CARD/FIELDS/FIELD[NAME='Tipo_Reuniao']/VALUE]]></XPATH>
      </FIELD>
      <FIELD type="AdditionalFields" label="Tipologia" source-type="AdditionalFields">
        <TAG><![CDATA[#PRIMEIROPROCESSO:CA:Tipologia#]]></TAG>
        <VALUE><![CDATA[#PRIMEIROPROCESSO:CA:Tipologia#]]></VALUE>
        <XPATH><![CDATA[/CARD/FIELDS/FIELD[NAME='Tipologia']/VALUE]]></XPATH>
      </FIELD>
      <FIELD type="AdditionalFields" label="Tribunal" source-type="AdditionalFields">
        <TAG><![CDATA[#PRIMEIROPROCESSO:CA:Tribunal#]]></TAG>
        <VALUE><![CDATA[#PRIMEIROPROCESSO:CA:Tribunal#]]></VALUE>
        <XPATH><![CDATA[/CARD/FIELDS/FIELD[NAME='Tribunal']/VALUE]]></XPATH>
      </FIELD>
      <FIELD type="AdditionalFields" label="Equipa_DSS" source-type="AdditionalFields">
        <TAG><![CDATA[#PRIMEIROPROCESSO:CA:Equipa_DSS#]]></TAG>
        <VALUE><![CDATA[#PRIMEIROPROCESSO:CA:Equipa_DSS#]]></VALUE>
        <XPATH><![CDATA[/CARD/FIELDS/FIELD[NAME='Equipa_DSS']/VALUE]]></XPATH>
      </FIELD>
      <FIELD type="AdditionalFields" label="Equipa_DSF" source-type="AdditionalFields">
        <TAG><![CDATA[#PRIMEIROPROCESSO:CA:Equipa_DSF#]]></TAG>
        <VALUE><![CDATA[#PRIMEIROPROCESSO:CA:Equipa_DSF#]]></VALUE>
        <XPATH><![CDATA[/CARD/FIELDS/FIELD[NAME='Equipa_DSF']/VALUE]]></XPATH>
      </FIELD>
      <FIELD type="AdditionalFields" label="Equipa_DCM" source-type="AdditionalFields">
        <TAG><![CDATA[#PRIMEIROPROCESSO:CA:Equipa_DCM#]]></TAG>
        <VALUE><![CDATA[#PRIMEIROPROCESSO:CA:Equipa_DCM#]]></VALUE>
        <XPATH><![CDATA[/CARD/FIELDS/FIELD[NAME='Equipa_DCM']/VALUE]]></XPATH>
      </FIELD>
      <FIELD type="AdditionalFields" label="Resp_Equipa_DSS" source-type="AdditionalFields">
        <TAG><![CDATA[#PRIMEIROPROCESSO:CA:Resp_Equipa_DSS#]]></TAG>
        <VALUE><![CDATA[#PRIMEIROPROCESSO:CA:Resp_Equipa_DSS#]]></VALUE>
        <XPATH><![CDATA[/CARD/FIELDS/FIELD[NAME='Resp_Equipa_DSS']/VALUE]]></XPATH>
      </FIELD>
      <FIELD type="AdditionalFields" label="Resp_Equipa_DSF" source-type="AdditionalFields">
        <TAG><![CDATA[#PRIMEIROPROCESSO:CA:Resp_Equipa_DSF#]]></TAG>
        <VALUE><![CDATA[#PRIMEIROPROCESSO:CA:Resp_Equipa_DSF#]]></VALUE>
        <XPATH><![CDATA[/CARD/FIELDS/FIELD[NAME='Resp_Equipa_DSF']/VALUE]]></XPATH>
      </FIELD>
      <FIELD type="AdditionalFields" label="Ent_Nomes" source-type="AdditionalFields">
        <TAG><![CDATA[#PRIMEIROPROCESSO:CA:Ent_Nomes#]]></TAG>
        <VALUE><![CDATA[#PRIMEIROPROCESSO:CA:Ent_Nomes#]]></VALUE>
        <XPATH><![CDATA[/CARD/FIELDS/FIELD[NAME='Ent_Nomes']/VALUE]]></XPATH>
      </FIELD>
      <FIELD type="AdditionalFields" label="Ent_Codigos" source-type="AdditionalFields">
        <TAG><![CDATA[#PRIMEIROPROCESSO:CA:Ent_Codigos#]]></TAG>
        <VALUE><![CDATA[#PRIMEIROPROCESSO:CA:Ent_Codigos#]]></VALUE>
        <XPATH><![CDATA[/CARD/FIELDS/FIELD[NAME='Ent_Codigos']/VALUE]]></XPATH>
      </FIELD>
      <FIELD type="AdditionalFields" label="Atrib_Equipa" source-type="AdditionalFields">
        <TAG><![CDATA[#PRIMEIROPROCESSO:CA:Atrib_Equipa#]]></TAG>
        <VALUE><![CDATA[#PRIMEIROPROCESSO:CA:Atrib_Equipa#]]></VALUE>
        <XPATH><![CDATA[/CARD/FIELDS/FIELD[NAME='Atrib_Equipa']/VALUE]]></XPATH>
      </FIELD>
      <FIELD type="AdditionalFields" label="Gestor" source-type="AdditionalFields">
        <TAG><![CDATA[#PRIMEIROPROCESSO:CA:Gestor#]]></TAG>
        <VALUE><![CDATA[#PRIMEIROPROCESSO:CA:Gestor#]]></VALUE>
        <XPATH><![CDATA[/CARD/FIELDS/FIELD[NAME='Gestor']/VALUE]]></XPATH>
      </FIELD>
      <FIELD type="AdditionalFields" label="Gestor2" source-type="AdditionalFields">
        <TAG><![CDATA[#PRIMEIROPROCESSO:CA:Gestor2#]]></TAG>
        <VALUE><![CDATA[#PRIMEIROPROCESSO:CA:Gestor2#]]></VALUE>
        <XPATH><![CDATA[/CARD/FIELDS/FIELD[NAME='Gestor2']/VALUE]]></XPATH>
      </FIELD>
      <FIELD type="AdditionalFields" label="Origem_Exterior" source-type="AdditionalFields">
        <TAG><![CDATA[#PRIMEIROPROCESSO:CA:Origem_Exterior#]]></TAG>
        <VALUE><![CDATA[#PRIMEIROPROCESSO:CA:Origem_Exterior#]]></VALUE>
        <XPATH><![CDATA[/CARD/FIELDS/FIELD[NAME='Origem_Exterior']/VALUE]]></XPATH>
      </FIELD>
      <FIELD type="AdditionalFields" label="OrigemDJU" source-type="AdditionalFields">
        <TAG><![CDATA[#PRIMEIROPROCESSO:CA:OrigemDJU#]]></TAG>
        <VALUE><![CDATA[#PRIMEIROPROCESSO:CA:OrigemDJU#]]></VALUE>
        <XPATH><![CDATA[/CARD/FIELDS/FIELD[NAME='OrigemDJU']/VALUE]]></XPATH>
      </FIELD>
      <FIELD type="AdditionalFields" label="Codigo" source-type="AdditionalFields">
        <TAG><![CDATA[#PRIMEIROPROCESSO:CA:Codigo#]]></TAG>
        <VALUE><![CDATA[#PRIMEIROPROCESSO:CA:Codigo#]]></VALUE>
        <XPATH><![CDATA[/CARD/FIELDS/FIELD[NAME='Codigo']/VALUE]]></XPATH>
      </FIELD>
      <FIELD type="AdditionalFields" label="NivelPrioridade" source-type="AdditionalFields">
        <TAG><![CDATA[#PRIMEIROPROCESSO:CA:NivelPrioridade#]]></TAG>
        <VALUE><![CDATA[#PRIMEIROPROCESSO:CA:NivelPrioridade#]]></VALUE>
        <XPATH><![CDATA[/CARD/FIELDS/FIELD[NAME='NivelPrioridade']/VALUE]]></XPATH>
      </FIELD>
      <FIELD type="AdditionalFields" label="Estado_DJU" source-type="AdditionalFields">
        <TAG><![CDATA[#PRIMEIROPROCESSO:CA:Estado_DJU#]]></TAG>
        <VALUE><![CDATA[#PRIMEIROPROCESSO:CA:Estado_DJU#]]></VALUE>
        <XPATH><![CDATA[/CARD/FIELDS/FIELD[NAME='Estado_DJU']/VALUE]]></XPATH>
      </FIELD>
      <FIELD type="AdditionalFields" label="Data_instaur" source-type="AdditionalFields">
        <TAG><![CDATA[#PRIMEIROPROCESSO:CA:Data_instaur#]]></TAG>
        <VALUE><![CDATA[#PRIMEIROPROCESSO:CA:Data_instaur#]]></VALUE>
        <XPATH><![CDATA[/CARD/FIELDS/FIELD[NAME='Data_instaur']/VALUE]]></XPATH>
      </FIELD>
      <FIELD type="AdditionalFields" label="Data_Conclusao" source-type="AdditionalFields">
        <TAG><![CDATA[#PRIMEIROPROCESSO:CA:Data_Conclusao#]]></TAG>
        <VALUE><![CDATA[#PRIMEIROPROCESSO:CA:Data_Conclusao#]]></VALUE>
        <XPATH><![CDATA[/CARD/FIELDS/FIELD[NAME='Data_Conclusao']/VALUE]]></XPATH>
      </FIELD>
      <FIELD type="AdditionalFields" label="N_aut_notícia" source-type="AdditionalFields">
        <TAG><![CDATA[#PRIMEIROPROCESSO:CA:N_aut_notícia#]]></TAG>
        <VALUE><![CDATA[#PRIMEIROPROCESSO:CA:N_aut_notícia#]]></VALUE>
        <XPATH><![CDATA[/CARD/FIELDS/FIELD[NAME='N_aut_notícia']/VALUE]]></XPATH>
      </FIELD>
      <FIELD type="AdditionalFields" label="Artigo_Violado" source-type="AdditionalFields">
        <TAG><![CDATA[#PRIMEIROPROCESSO:CA:Artigo_Violado#]]></TAG>
        <VALUE><![CDATA[#PRIMEIROPROCESSO:CA:Artigo_Violado#]]></VALUE>
        <XPATH><![CDATA[/CARD/FIELDS/FIELD[NAME='Artigo_Violado']/VALUE]]></XPATH>
      </FIELD>
      <FIELD type="AdditionalFields" label="N_Art_Violado" source-type="AdditionalFields">
        <TAG><![CDATA[#PRIMEIROPROCESSO:CA:N_Art_Violado#]]></TAG>
        <VALUE><![CDATA[#PRIMEIROPROCESSO:CA:N_Art_Violado#]]></VALUE>
        <XPATH><![CDATA[/CARD/FIELDS/FIELD[NAME='N_Art_Violado']/VALUE]]></XPATH>
      </FIELD>
      <FIELD type="AdditionalFields" label="Al_Art_Violado" source-type="AdditionalFields">
        <TAG><![CDATA[#PRIMEIROPROCESSO:CA:Al_Art_Violado#]]></TAG>
        <VALUE><![CDATA[#PRIMEIROPROCESSO:CA:Al_Art_Violado#]]></VALUE>
        <XPATH><![CDATA[/CARD/FIELDS/FIELD[NAME='Al_Art_Violado']/VALUE]]></XPATH>
      </FIELD>
      <FIELD type="AdditionalFields" label="Sub_Art_Violado" source-type="AdditionalFields">
        <TAG><![CDATA[#PRIMEIROPROCESSO:CA:Sub_Art_Violado#]]></TAG>
        <VALUE><![CDATA[#PRIMEIROPROCESSO:CA:Sub_Art_Violado#]]></VALUE>
        <XPATH><![CDATA[/CARD/FIELDS/FIELD[NAME='Sub_Art_Violado']/VALUE]]></XPATH>
      </FIELD>
      <FIELD type="AdditionalFields" label="Sancao_Prevista" source-type="AdditionalFields">
        <TAG><![CDATA[#PRIMEIROPROCESSO:CA:Sancao_Prevista#]]></TAG>
        <VALUE><![CDATA[#PRIMEIROPROCESSO:CA:Sancao_Prevista#]]></VALUE>
        <XPATH><![CDATA[/CARD/FIELDS/FIELD[NAME='Sancao_Prevista']/VALUE]]></XPATH>
      </FIELD>
      <FIELD type="AdditionalFields" label="N_Sanc_Prevista" source-type="AdditionalFields">
        <TAG><![CDATA[#PRIMEIROPROCESSO:CA:N_Sanc_Prevista#]]></TAG>
        <VALUE><![CDATA[#PRIMEIROPROCESSO:CA:N_Sanc_Prevista#]]></VALUE>
        <XPATH><![CDATA[/CARD/FIELDS/FIELD[NAME='N_Sanc_Prevista']/VALUE]]></XPATH>
      </FIELD>
      <FIELD type="AdditionalFields" label="Data_Apr_Defesa" source-type="AdditionalFields">
        <TAG><![CDATA[#PRIMEIROPROCESSO:CA:Data_Apr_Defesa#]]></TAG>
        <VALUE><![CDATA[#PRIMEIROPROCESSO:CA:Data_Apr_Defesa#]]></VALUE>
        <XPATH><![CDATA[/CARD/FIELDS/FIELD[NAME='Data_Apr_Defesa']/VALUE]]></XPATH>
      </FIELD>
      <FIELD type="AdditionalFields" label="Data_Decisao" source-type="AdditionalFields">
        <TAG><![CDATA[#PRIMEIROPROCESSO:CA:Data_Decisao#]]></TAG>
        <VALUE><![CDATA[#PRIMEIROPROCESSO:CA:Data_Decisao#]]></VALUE>
        <XPATH><![CDATA[/CARD/FIELDS/FIELD[NAME='Data_Decisao']/VALUE]]></XPATH>
      </FIELD>
      <FIELD type="AdditionalFields" label="Decisao" source-type="AdditionalFields">
        <TAG><![CDATA[#PRIMEIROPROCESSO:CA:Decisao#]]></TAG>
        <VALUE><![CDATA[#PRIMEIROPROCESSO:CA:Decisao#]]></VALUE>
        <XPATH><![CDATA[/CARD/FIELDS/FIELD[NAME='Decisao']/VALUE]]></XPATH>
      </FIELD>
      <FIELD type="AdditionalFields" label="SuspensaoCoima" source-type="AdditionalFields">
        <TAG><![CDATA[#PRIMEIROPROCESSO:CA:SuspensaoCoima#]]></TAG>
        <VALUE><![CDATA[#PRIMEIROPROCESSO:CA:SuspensaoCoima#]]></VALUE>
        <XPATH><![CDATA[/CARD/FIELDS/FIELD[NAME='SuspensaoCoima']/VALUE]]></XPATH>
      </FIELD>
      <FIELD type="AdditionalFields" label="Sancoes_Acess" source-type="AdditionalFields">
        <TAG><![CDATA[#PRIMEIROPROCESSO:CA:Sancoes_Acess#]]></TAG>
        <VALUE><![CDATA[#PRIMEIROPROCESSO:CA:Sancoes_Acess#]]></VALUE>
        <XPATH><![CDATA[/CARD/FIELDS/FIELD[NAME='Sancoes_Acess']/VALUE]]></XPATH>
      </FIELD>
      <FIELD type="AdditionalFields" label="Valor_Coima" source-type="AdditionalFields">
        <TAG><![CDATA[#PRIMEIROPROCESSO:CA:Valor_Coima#]]></TAG>
        <VALUE><![CDATA[#PRIMEIROPROCESSO:CA:Valor_Coima#]]></VALUE>
        <XPATH><![CDATA[/CARD/FIELDS/FIELD[NAME='Valor_Coima']/VALUE]]></XPATH>
      </FIELD>
      <FIELD type="AdditionalFields" label="N_DUC" source-type="AdditionalFields">
        <TAG><![CDATA[#PRIMEIROPROCESSO:CA:N_DUC#]]></TAG>
        <VALUE><![CDATA[#PRIMEIROPROCESSO:CA:N_DUC#]]></VALUE>
        <XPATH><![CDATA[/CARD/FIELDS/FIELD[NAME='N_DUC']/VALUE]]></XPATH>
      </FIELD>
      <FIELD type="AdditionalFields" label="Data_Pgto_Coima" source-type="AdditionalFields">
        <TAG><![CDATA[#PRIMEIROPROCESSO:CA:Data_Pgto_Coima#]]></TAG>
        <VALUE><![CDATA[#PRIMEIROPROCESSO:CA:Data_Pgto_Coima#]]></VALUE>
        <XPATH><![CDATA[/CARD/FIELDS/FIELD[NAME='Data_Pgto_Coima']/VALUE]]></XPATH>
      </FIELD>
      <FIELD type="AdditionalFields" label="Data_trans_julg" source-type="AdditionalFields">
        <TAG><![CDATA[#PRIMEIROPROCESSO:CA:Data_trans_julg#]]></TAG>
        <VALUE><![CDATA[#PRIMEIROPROCESSO:CA:Data_trans_julg#]]></VALUE>
        <XPATH><![CDATA[/CARD/FIELDS/FIELD[NAME='Data_trans_julg']/VALUE]]></XPATH>
      </FIELD>
      <FIELD type="AdditionalFields" label="Impug_Judicial" source-type="AdditionalFields">
        <TAG><![CDATA[#PRIMEIROPROCESSO:CA:Impug_Judicial#]]></TAG>
        <VALUE><![CDATA[#PRIMEIROPROCESSO:CA:Impug_Judicial#]]></VALUE>
        <XPATH><![CDATA[/CARD/FIELDS/FIELD[NAME='Impug_Judicial']/VALUE]]></XPATH>
      </FIELD>
      <FIELD type="AdditionalFields" label="Mandatario_ISP" source-type="AdditionalFields">
        <TAG><![CDATA[#PRIMEIROPROCESSO:CA:Mandatario_ISP#]]></TAG>
        <VALUE><![CDATA[#PRIMEIROPROCESSO:CA:Mandatario_ISP#]]></VALUE>
        <XPATH><![CDATA[/CARD/FIELDS/FIELD[NAME='Mandatario_ISP']/VALUE]]></XPATH>
      </FIELD>
      <FIELD type="AdditionalFields" label="Tribunal_Recurs" source-type="AdditionalFields">
        <TAG><![CDATA[#PRIMEIROPROCESSO:CA:Tribunal_Recurs#]]></TAG>
        <VALUE><![CDATA[#PRIMEIROPROCESSO:CA:Tribunal_Recurs#]]></VALUE>
        <XPATH><![CDATA[/CARD/FIELDS/FIELD[NAME='Tribunal_Recurs']/VALUE]]></XPATH>
      </FIELD>
      <FIELD type="AdditionalFields" label="Juizo" source-type="AdditionalFields">
        <TAG><![CDATA[#PRIMEIROPROCESSO:CA:Juizo#]]></TAG>
        <VALUE><![CDATA[#PRIMEIROPROCESSO:CA:Juizo#]]></VALUE>
        <XPATH><![CDATA[/CARD/FIELDS/FIELD[NAME='Juizo']/VALUE]]></XPATH>
      </FIELD>
      <FIELD type="AdditionalFields" label="N_Proc_Tribunal" source-type="AdditionalFields">
        <TAG><![CDATA[#PRIMEIROPROCESSO:CA:N_Proc_Tribunal#]]></TAG>
        <VALUE><![CDATA[#PRIMEIROPROCESSO:CA:N_Proc_Tribunal#]]></VALUE>
        <XPATH><![CDATA[/CARD/FIELDS/FIELD[NAME='N_Proc_Tribunal']/VALUE]]></XPATH>
      </FIELD>
      <FIELD type="AdditionalFields" label="Julgamentos" source-type="AdditionalFields">
        <TAG><![CDATA[#PRIMEIROPROCESSO:CA:Julgamentos#]]></TAG>
        <VALUE><![CDATA[#PRIMEIROPROCESSO:CA:Julgamentos#]]></VALUE>
        <XPATH><![CDATA[/CARD/FIELDS/FIELD[NAME='Julgamentos']/VALUE]]></XPATH>
      </FIELD>
      <FIELD type="AdditionalFields" label="Testem_ISP_Conv" source-type="AdditionalFields">
        <TAG><![CDATA[#PRIMEIROPROCESSO:CA:Testem_ISP_Conv#]]></TAG>
        <VALUE><![CDATA[#PRIMEIROPROCESSO:CA:Testem_ISP_Conv#]]></VALUE>
        <XPATH><![CDATA[/CARD/FIELDS/FIELD[NAME='Testem_ISP_Conv']/VALUE]]></XPATH>
      </FIELD>
      <FIELD type="AdditionalFields" label="Recurso_Relacao" source-type="AdditionalFields">
        <TAG><![CDATA[#PRIMEIROPROCESSO:CA:Recurso_Relacao#]]></TAG>
        <VALUE><![CDATA[#PRIMEIROPROCESSO:CA:Recurso_Relacao#]]></VALUE>
        <XPATH><![CDATA[/CARD/FIELDS/FIELD[NAME='Recurso_Relacao']/VALUE]]></XPATH>
      </FIELD>
      <FIELD type="AdditionalFields" label="Res_Impug_jud" source-type="AdditionalFields">
        <TAG><![CDATA[#PRIMEIROPROCESSO:CA:Res_Impug_jud#]]></TAG>
        <VALUE><![CDATA[#PRIMEIROPROCESSO:CA:Res_Impug_jud#]]></VALUE>
        <XPATH><![CDATA[/CARD/FIELDS/FIELD[NAME='Res_Impug_jud']/VALUE]]></XPATH>
      </FIELD>
      <FIELD type="AdditionalFields" label="N_Cert_Proc_Exc" source-type="AdditionalFields">
        <TAG><![CDATA[#PRIMEIROPROCESSO:CA:N_Cert_Proc_Exc#]]></TAG>
        <VALUE><![CDATA[#PRIMEIROPROCESSO:CA:N_Cert_Proc_Exc#]]></VALUE>
        <XPATH><![CDATA[/CARD/FIELDS/FIELD[NAME='N_Cert_Proc_Exc']/VALUE]]></XPATH>
      </FIELD>
      <FIELD type="AdditionalFields" label="Proc_Materializ" source-type="AdditionalFields">
        <TAG><![CDATA[#PRIMEIROPROCESSO:CA:Proc_Materializ#]]></TAG>
        <VALUE><![CDATA[#PRIMEIROPROCESSO:CA:Proc_Materializ#]]></VALUE>
        <XPATH><![CDATA[/CARD/FIELDS/FIELD[NAME='Proc_Materializ']/VALUE]]></XPATH>
      </FIELD>
      <FIELD type="AdditionalFields" label="Nome_Arguido" source-type="AdditionalFields">
        <TAG><![CDATA[#PRIMEIROPROCESSO:CA:Nome_Arguido#]]></TAG>
        <VALUE><![CDATA[#PRIMEIROPROCESSO:CA:Nome_Arguido#]]></VALUE>
        <XPATH><![CDATA[/CARD/FIELDS/FIELD[NAME='Nome_Arguido']/VALUE]]></XPATH>
      </FIELD>
      <FIELD type="AdditionalFields" label="Tipo_Arguido" source-type="AdditionalFields">
        <TAG><![CDATA[#PRIMEIROPROCESSO:CA:Tipo_Arguido#]]></TAG>
        <VALUE><![CDATA[#PRIMEIROPROCESSO:CA:Tipo_Arguido#]]></VALUE>
        <XPATH><![CDATA[/CARD/FIELDS/FIELD[NAME='Tipo_Arguido']/VALUE]]></XPATH>
      </FIELD>
      <FIELD type="AdditionalFields" label="Instrutor" source-type="AdditionalFields">
        <TAG><![CDATA[#PRIMEIROPROCESSO:CA:Instrutor#]]></TAG>
        <VALUE><![CDATA[#PRIMEIROPROCESSO:CA:Instrutor#]]></VALUE>
        <XPATH><![CDATA[/CARD/FIELDS/FIELD[NAME='Instrutor']/VALUE]]></XPATH>
      </FIELD>
      <FIELD type="AdditionalFields" label="Sub_Sancao_prev" source-type="AdditionalFields">
        <TAG><![CDATA[#PRIMEIROPROCESSO:CA:Sub_Sancao_prev#]]></TAG>
        <VALUE><![CDATA[#PRIMEIROPROCESSO:CA:Sub_Sancao_prev#]]></VALUE>
        <XPATH><![CDATA[/CARD/FIELDS/FIELD[NAME='Sub_Sancao_prev']/VALUE]]></XPATH>
      </FIELD>
      <FIELD type="AdditionalFields" label="Tecn_Resp_DSF" source-type="AdditionalFields">
        <TAG><![CDATA[#PRIMEIROPROCESSO:CA:Tecn_Resp_DSF#]]></TAG>
        <VALUE><![CDATA[#PRIMEIROPROCESSO:CA:Tecn_Resp_DSF#]]></VALUE>
        <XPATH><![CDATA[/CARD/FIELDS/FIELD[NAME='Tecn_Resp_DSF']/VALUE]]></XPATH>
      </FIELD>
      <FIELD type="AdditionalFields" label="Tecn_Resp_DSS" source-type="AdditionalFields">
        <TAG><![CDATA[#PRIMEIROPROCESSO:CA:Tecn_Resp_DSS#]]></TAG>
        <VALUE><![CDATA[#PRIMEIROPROCESSO:CA:Tecn_Resp_DSS#]]></VALUE>
        <XPATH><![CDATA[/CARD/FIELDS/FIELD[NAME='Tecn_Resp_DSS']/VALUE]]></XPATH>
      </FIELD>
      <FIELD type="AdditionalFields" label="Tecn_Resp_DCM" source-type="AdditionalFields">
        <TAG><![CDATA[#PRIMEIROPROCESSO:CA:Tecn_Resp_DCM#]]></TAG>
        <VALUE><![CDATA[#PRIMEIROPROCESSO:CA:Tecn_Resp_DCM#]]></VALUE>
        <XPATH><![CDATA[/CARD/FIELDS/FIELD[NAME='Tecn_Resp_DCM']/VALUE]]></XPATH>
      </FIELD>
      <FIELD type="AdditionalFields" label="Tecn_Resp_DARF" source-type="AdditionalFields">
        <TAG><![CDATA[#PRIMEIROPROCESSO:CA:Tecn_Resp_DARF#]]></TAG>
        <VALUE><![CDATA[#PRIMEIROPROCESSO:CA:Tecn_Resp_DARF#]]></VALUE>
        <XPATH><![CDATA[/CARD/FIELDS/FIELD[NAME='Tecn_Resp_DARF']/VALUE]]></XPATH>
      </FIELD>
      <FIELD type="AdditionalFields" label="Tecn_Resp_DARM" source-type="AdditionalFields">
        <TAG><![CDATA[#PRIMEIROPROCESSO:CA:Tecn_Resp_DARM#]]></TAG>
        <VALUE><![CDATA[#PRIMEIROPROCESSO:CA:Tecn_Resp_DARM#]]></VALUE>
        <XPATH><![CDATA[/CARD/FIELDS/FIELD[NAME='Tecn_Resp_DARM']/VALUE]]></XPATH>
      </FIELD>
      <FIELD type="AdditionalFields" label="Tecn_Resp_DES" source-type="AdditionalFields">
        <TAG><![CDATA[#PRIMEIROPROCESSO:CA:Tecn_Resp_DES#]]></TAG>
        <VALUE><![CDATA[#PRIMEIROPROCESSO:CA:Tecn_Resp_DES#]]></VALUE>
        <XPATH><![CDATA[/CARD/FIELDS/FIELD[NAME='Tecn_Resp_DES']/VALUE]]></XPATH>
      </FIELD>
      <FIELD type="AdditionalFields" label="Tecn_Resp_DRS" source-type="AdditionalFields">
        <TAG><![CDATA[#PRIMEIROPROCESSO:CA:Tecn_Resp_DRS#]]></TAG>
        <VALUE><![CDATA[#PRIMEIROPROCESSO:CA:Tecn_Resp_DRS#]]></VALUE>
        <XPATH><![CDATA[/CARD/FIELDS/FIELD[NAME='Tecn_Resp_DRS']/VALUE]]></XPATH>
      </FIELD>
      <FIELD type="AdditionalFields" label="Tecn_Resp_DPR" source-type="AdditionalFields">
        <TAG><![CDATA[#PRIMEIROPROCESSO:CA:Tecn_Resp_DPR#]]></TAG>
        <VALUE><![CDATA[#PRIMEIROPROCESSO:CA:Tecn_Resp_DPR#]]></VALUE>
        <XPATH><![CDATA[/CARD/FIELDS/FIELD[NAME='Tecn_Resp_DPR']/VALUE]]></XPATH>
      </FIELD>
      <FIELD type="AdditionalFields" label="Tecn_Resp_DJU" source-type="AdditionalFields">
        <TAG><![CDATA[#PRIMEIROPROCESSO:CA:Tecn_Resp_DJU#]]></TAG>
        <VALUE><![CDATA[#PRIMEIROPROCESSO:CA:Tecn_Resp_DJU#]]></VALUE>
        <XPATH><![CDATA[/CARD/FIELDS/FIELD[NAME='Tecn_Resp_DJU']/VALUE]]></XPATH>
      </FIELD>
      <FIELD type="AdditionalFields" label="TP_11.01.02" source-type="AdditionalFields">
        <TAG><![CDATA[#PRIMEIROPROCESSO:CA:TP_11.01.02#]]></TAG>
        <VALUE><![CDATA[#PRIMEIROPROCESSO:CA:TP_11.01.02#]]></VALUE>
        <XPATH><![CDATA[/CARD/FIELDS/FIELD[NAME='TP_11.01.02']/VALUE]]></XPATH>
      </FIELD>
      <FIELD type="AdditionalFields" label="TP_11.01.03" source-type="AdditionalFields">
        <TAG><![CDATA[#PRIMEIROPROCESSO:CA:TP_11.01.03#]]></TAG>
        <VALUE><![CDATA[#PRIMEIROPROCESSO:CA:TP_11.01.03#]]></VALUE>
        <XPATH><![CDATA[/CARD/FIELDS/FIELD[NAME='TP_11.01.03']/VALUE]]></XPATH>
      </FIELD>
      <FIELD type="AdditionalFields" label="TP_11.01.08" source-type="AdditionalFields">
        <TAG><![CDATA[#PRIMEIROPROCESSO:CA:TP_11.01.08#]]></TAG>
        <VALUE><![CDATA[#PRIMEIROPROCESSO:CA:TP_11.01.08#]]></VALUE>
        <XPATH><![CDATA[/CARD/FIELDS/FIELD[NAME='TP_11.01.08']/VALUE]]></XPATH>
      </FIELD>
      <FIELD type="AdditionalFields" label="TP_11.01.09" source-type="AdditionalFields">
        <TAG><![CDATA[#PRIMEIROPROCESSO:CA:TP_11.01.09#]]></TAG>
        <VALUE><![CDATA[#PRIMEIROPROCESSO:CA:TP_11.01.09#]]></VALUE>
        <XPATH><![CDATA[/CARD/FIELDS/FIELD[NAME='TP_11.01.09']/VALUE]]></XPATH>
      </FIELD>
      <FIELD type="AdditionalFields" label="TP_11.01.13" source-type="AdditionalFields">
        <TAG><![CDATA[#PRIMEIROPROCESSO:CA:TP_11.01.13#]]></TAG>
        <VALUE><![CDATA[#PRIMEIROPROCESSO:CA:TP_11.01.13#]]></VALUE>
        <XPATH><![CDATA[/CARD/FIELDS/FIELD[NAME='TP_11.01.13']/VALUE]]></XPATH>
      </FIELD>
      <FIELD type="AdditionalFields" label="TP_11.01.19.02" source-type="AdditionalFields">
        <TAG><![CDATA[#PRIMEIROPROCESSO:CA:TP_11.01.19.02#]]></TAG>
        <VALUE><![CDATA[#PRIMEIROPROCESSO:CA:TP_11.01.19.02#]]></VALUE>
        <XPATH><![CDATA[/CARD/FIELDS/FIELD[NAME='TP_11.01.19.02']/VALUE]]></XPATH>
      </FIELD>
      <FIELD type="AdditionalFields" label="TP_11.01.20.01" source-type="AdditionalFields">
        <TAG><![CDATA[#PRIMEIROPROCESSO:CA:TP_11.01.20.01#]]></TAG>
        <VALUE><![CDATA[#PRIMEIROPROCESSO:CA:TP_11.01.20.01#]]></VALUE>
        <XPATH><![CDATA[/CARD/FIELDS/FIELD[NAME='TP_11.01.20.01']/VALUE]]></XPATH>
      </FIELD>
      <FIELD type="AdditionalFields" label="TP_11.01.20.02" source-type="AdditionalFields">
        <TAG><![CDATA[#PRIMEIROPROCESSO:CA:TP_11.01.20.02#]]></TAG>
        <VALUE><![CDATA[#PRIMEIROPROCESSO:CA:TP_11.01.20.02#]]></VALUE>
        <XPATH><![CDATA[/CARD/FIELDS/FIELD[NAME='TP_11.01.20.02']/VALUE]]></XPATH>
      </FIELD>
      <FIELD type="AdditionalFields" label="TP_11.01.21.04" source-type="AdditionalFields">
        <TAG><![CDATA[#PRIMEIROPROCESSO:CA:TP_11.01.21.04#]]></TAG>
        <VALUE><![CDATA[#PRIMEIROPROCESSO:CA:TP_11.01.21.04#]]></VALUE>
        <XPATH><![CDATA[/CARD/FIELDS/FIELD[NAME='TP_11.01.21.04']/VALUE]]></XPATH>
      </FIELD>
      <FIELD type="AdditionalFields" label="TP_11.02.22.02" source-type="AdditionalFields">
        <TAG><![CDATA[#PRIMEIROPROCESSO:CA:TP_11.02.22.02#]]></TAG>
        <VALUE><![CDATA[#PRIMEIROPROCESSO:CA:TP_11.02.22.02#]]></VALUE>
        <XPATH><![CDATA[/CARD/FIELDS/FIELD[NAME='TP_11.02.22.02']/VALUE]]></XPATH>
      </FIELD>
      <FIELD type="AdditionalFields" label="TP_11.05.03" source-type="AdditionalFields">
        <TAG><![CDATA[#PRIMEIROPROCESSO:CA:TP_11.05.03#]]></TAG>
        <VALUE><![CDATA[#PRIMEIROPROCESSO:CA:TP_11.05.03#]]></VALUE>
        <XPATH><![CDATA[/CARD/FIELDS/FIELD[NAME='TP_11.05.03']/VALUE]]></XPATH>
      </FIELD>
      <FIELD type="AdditionalFields" label="TP_11.05.07.03" source-type="AdditionalFields">
        <TAG><![CDATA[#PRIMEIROPROCESSO:CA:TP_11.05.07.03#]]></TAG>
        <VALUE><![CDATA[#PRIMEIROPROCESSO:CA:TP_11.05.07.03#]]></VALUE>
        <XPATH><![CDATA[/CARD/FIELDS/FIELD[NAME='TP_11.05.07.03']/VALUE]]></XPATH>
      </FIELD>
      <FIELD type="AdditionalFields" label="Ano_Sem_Tri_Ref" source-type="AdditionalFields">
        <TAG><![CDATA[#PRIMEIROPROCESSO:CA:Ano_Sem_Tri_Ref#]]></TAG>
        <VALUE><![CDATA[#PRIMEIROPROCESSO:CA:Ano_Sem_Tri_Ref#]]></VALUE>
        <XPATH><![CDATA[/CARD/FIELDS/FIELD[NAME='Ano_Sem_Tri_Ref']/VALUE]]></XPATH>
      </FIELD>
      <FIELD type="AdditionalFields" label="Dat/Ano" source-type="AdditionalFields">
        <TAG><![CDATA[#PRIMEIROPROCESSO:CA:Dat/Ano#]]></TAG>
        <VALUE><![CDATA[#PRIMEIROPROCESSO:CA:Dat/Ano#]]></VALUE>
        <XPATH><![CDATA[/CARD/FIELDS/FIELD[NAME='Dat/Ano']/VALUE]]></XPATH>
      </FIELD>
      <FIELD type="AdditionalFields" label="Ref." source-type="AdditionalFields">
        <TAG><![CDATA[#PRIMEIROPROCESSO:CA:Ref.#]]></TAG>
        <VALUE><![CDATA[#PRIMEIROPROCESSO:CA:Ref.#]]></VALUE>
        <XPATH><![CDATA[/CARD/FIELDS/FIELD[NAME='Ref.']/VALUE]]></XPATH>
      </FIELD>
      <FIELD type="AdditionalFields" label="UO/Dep" source-type="AdditionalFields">
        <TAG><![CDATA[#PRIMEIROPROCESSO:CA:UO/Dep#]]></TAG>
        <VALUE><![CDATA[#PRIMEIROPROCESSO:CA:UO/Dep#]]></VALUE>
        <XPATH><![CDATA[/CARD/FIELDS/FIELD[NAME='UO/Dep']/VALUE]]></XPATH>
      </FIELD>
      <FIELD type="AdditionalFields" label="Tp_06.01.02" source-type="AdditionalFields">
        <TAG><![CDATA[#PRIMEIROPROCESSO:CA:Tp_06.01.02#]]></TAG>
        <VALUE><![CDATA[#PRIMEIROPROCESSO:CA:Tp_06.01.02#]]></VALUE>
        <XPATH><![CDATA[/CARD/FIELDS/FIELD[NAME='Tp_06.01.02']/VALUE]]></XPATH>
      </FIELD>
      <FIELD type="AdditionalFields" label="Tp_04.01.02" source-type="AdditionalFields">
        <TAG><![CDATA[#PRIMEIROPROCESSO:CA:Tp_04.01.02#]]></TAG>
        <VALUE><![CDATA[#PRIMEIROPROCESSO:CA:Tp_04.01.02#]]></VALUE>
        <XPATH><![CDATA[/CARD/FIELDS/FIELD[NAME='Tp_04.01.02']/VALUE]]></XPATH>
      </FIELD>
      <FIELD type="AdditionalFields" label="TP_15.02.01" source-type="AdditionalFields">
        <TAG><![CDATA[#PRIMEIROPROCESSO:CA:TP_15.02.01#]]></TAG>
        <VALUE><![CDATA[#PRIMEIROPROCESSO:CA:TP_15.02.01#]]></VALUE>
        <XPATH><![CDATA[/CARD/FIELDS/FIELD[NAME='TP_15.02.01']/VALUE]]></XPATH>
      </FIELD>
      <FIELD type="AdditionalFields" label="TP_15.02.02" source-type="AdditionalFields">
        <TAG><![CDATA[#PRIMEIROPROCESSO:CA:TP_15.02.02#]]></TAG>
        <VALUE><![CDATA[#PRIMEIROPROCESSO:CA:TP_15.02.02#]]></VALUE>
        <XPATH><![CDATA[/CARD/FIELDS/FIELD[NAME='TP_15.02.02']/VALUE]]></XPATH>
      </FIELD>
      <FIELD type="AdditionalFields" label="Resp_Equip_DARF" source-type="AdditionalFields">
        <TAG><![CDATA[#PRIMEIROPROCESSO:CA:Resp_Equip_DARF#]]></TAG>
        <VALUE><![CDATA[#PRIMEIROPROCESSO:CA:Resp_Equip_DARF#]]></VALUE>
        <XPATH><![CDATA[/CARD/FIELDS/FIELD[NAME='Resp_Equip_DARF']/VALUE]]></XPATH>
      </FIELD>
      <FIELD type="AdditionalFields" label="Ent_Tipo" source-type="AdditionalFields">
        <TAG><![CDATA[#PRIMEIROPROCESSO:CA:Ent_Tipo#]]></TAG>
        <VALUE><![CDATA[#PRIMEIROPROCESSO:CA:Ent_Tipo#]]></VALUE>
        <XPATH><![CDATA[/CARD/FIELDS/FIELD[NAME='Ent_Tipo']/VALUE]]></XPATH>
      </FIELD>
      <FIELD type="AdditionalFields" label="Ent_NIF" source-type="AdditionalFields">
        <TAG><![CDATA[#PRIMEIROPROCESSO:CA:Ent_NIF#]]></TAG>
        <VALUE><![CDATA[#PRIMEIROPROCESSO:CA:Ent_NIF#]]></VALUE>
        <XPATH><![CDATA[/CARD/FIELDS/FIELD[NAME='Ent_NIF']/VALUE]]></XPATH>
      </FIELD>
      <FIELD type="AdditionalFields" label="Tecn_Resp_DARS" source-type="AdditionalFields">
        <TAG><![CDATA[#PRIMEIROPROCESSO:CA:Tecn_Resp_DARS#]]></TAG>
        <VALUE><![CDATA[#PRIMEIROPROCESSO:CA:Tecn_Resp_DARS#]]></VALUE>
        <XPATH><![CDATA[/CARD/FIELDS/FIELD[NAME='Tecn_Resp_DARS']/VALUE]]></XPATH>
      </FIELD>
      <FIELD type="AdditionalFields" label="Al_Sancao_Prev" source-type="AdditionalFields">
        <TAG><![CDATA[#PRIMEIROPROCESSO:CA:Al_Sancao_Prev#]]></TAG>
        <VALUE><![CDATA[#PRIMEIROPROCESSO:CA:Al_Sancao_Prev#]]></VALUE>
        <XPATH><![CDATA[/CARD/FIELDS/FIELD[NAME='Al_Sancao_Prev']/VALUE]]></XPATH>
      </FIELD>
      <FIELD type="AdditionalFields" label="Sal_Sancao_Prev" source-type="AdditionalFields">
        <TAG><![CDATA[#PRIMEIROPROCESSO:CA:Sal_Sancao_Prev#]]></TAG>
        <VALUE><![CDATA[#PRIMEIROPROCESSO:CA:Sal_Sancao_Prev#]]></VALUE>
        <XPATH><![CDATA[/CARD/FIELDS/FIELD[NAME='Sal_Sancao_Prev']/VALUE]]></XPATH>
      </FIELD>
      <FIELD type="AdditionalFields" label="Pessoa_Colectiv" source-type="AdditionalFields">
        <TAG><![CDATA[#PRIMEIROPROCESSO:CA:Pessoa_Colectiv#]]></TAG>
        <VALUE><![CDATA[#PRIMEIROPROCESSO:CA:Pessoa_Colectiv#]]></VALUE>
        <XPATH><![CDATA[/CARD/FIELDS/FIELD[NAME='Pessoa_Colectiv']/VALUE]]></XPATH>
      </FIELD>
      <FIELD type="AdditionalFields" label="Mandat_Arguido" source-type="AdditionalFields">
        <TAG><![CDATA[#PRIMEIROPROCESSO:CA:Mandat_Arguido#]]></TAG>
        <VALUE><![CDATA[#PRIMEIROPROCESSO:CA:Mandat_Arguido#]]></VALUE>
        <XPATH><![CDATA[/CARD/FIELDS/FIELD[NAME='Mandat_Arguido']/VALUE]]></XPATH>
      </FIELD>
      <FIELD type="AdditionalFields" label="Tecnicos_DCM" source-type="AdditionalFields">
        <TAG><![CDATA[#PRIMEIROPROCESSO:CA:Tecnicos_DCM#]]></TAG>
        <VALUE><![CDATA[#PRIMEIROPROCESSO:CA:Tecnicos_DCM#]]></VALUE>
        <XPATH><![CDATA[/CARD/FIELDS/FIELD[NAME='Tecnicos_DCM']/VALUE]]></XPATH>
      </FIELD>
      <FIELD type="AdditionalFields" label="N_Carta_CDI" source-type="AdditionalFields">
        <TAG><![CDATA[#PRIMEIROPROCESSO:CA:N_Carta_CDI#]]></TAG>
        <VALUE><![CDATA[#PRIMEIROPROCESSO:CA:N_Carta_CDI#]]></VALUE>
        <XPATH><![CDATA[/CARD/FIELDS/FIELD[NAME='N_Carta_CDI']/VALUE]]></XPATH>
      </FIELD>
      <FIELD type="AdditionalFields" label="Tipo_Represent" source-type="AdditionalFields">
        <TAG><![CDATA[#PRIMEIROPROCESSO:CA:Tipo_Represent#]]></TAG>
        <VALUE><![CDATA[#PRIMEIROPROCESSO:CA:Tipo_Represent#]]></VALUE>
        <XPATH><![CDATA[/CARD/FIELDS/FIELD[NAME='Tipo_Represent']/VALUE]]></XPATH>
      </FIELD>
      <FIELD type="AdditionalFields" label="Tecn_Resp_DDI" source-type="AdditionalFields">
        <TAG><![CDATA[#PRIMEIROPROCESSO:CA:Tecn_Resp_DDI#]]></TAG>
        <VALUE><![CDATA[#PRIMEIROPROCESSO:CA:Tecn_Resp_DDI#]]></VALUE>
        <XPATH><![CDATA[/CARD/FIELDS/FIELD[NAME='Tecn_Resp_DDI']/VALUE]]></XPATH>
      </FIELD>
      <FIELD type="AdditionalFields" label="Ent_PNome" source-type="AdditionalFields">
        <TAG><![CDATA[#PRIMEIROPROCESSO:CA:Ent_PNome#]]></TAG>
        <VALUE><![CDATA[#PRIMEIROPROCESSO:CA:Ent_PNome#]]></VALUE>
        <XPATH><![CDATA[/CARD/FIELDS/FIELD[NAME='Ent_PNome']/VALUE]]></XPATH>
      </FIELD>
      <FIELD type="AdditionalFields" label="Ent_PCod" source-type="AdditionalFields">
        <TAG><![CDATA[#PRIMEIROPROCESSO:CA:Ent_PCod#]]></TAG>
        <VALUE><![CDATA[#PRIMEIROPROCESSO:CA:Ent_PCod#]]></VALUE>
        <XPATH><![CDATA[/CARD/FIELDS/FIELD[NAME='Ent_PCod']/VALUE]]></XPATH>
      </FIELD>
      <FIELD type="AdditionalFields" label="Ent_PNif" source-type="AdditionalFields">
        <TAG><![CDATA[#PRIMEIROPROCESSO:CA:Ent_PNif#]]></TAG>
        <VALUE><![CDATA[#PRIMEIROPROCESSO:CA:Ent_PNif#]]></VALUE>
        <XPATH><![CDATA[/CARD/FIELDS/FIELD[NAME='Ent_PNif']/VALUE]]></XPATH>
      </FIELD>
      <FIELD type="AdditionalFields" label="Ent_PTipo" source-type="AdditionalFields">
        <TAG><![CDATA[#PRIMEIROPROCESSO:CA:Ent_PTipo#]]></TAG>
        <VALUE><![CDATA[#PRIMEIROPROCESSO:CA:Ent_PTipo#]]></VALUE>
        <XPATH><![CDATA[/CARD/FIELDS/FIELD[NAME='Ent_PTipo']/VALUE]]></XPATH>
      </FIELD>
      <FIELD type="AdditionalFields" label="Dat_Autorizacao" source-type="AdditionalFields">
        <TAG><![CDATA[#PRIMEIROPROCESSO:CA:Dat_Autorizacao#]]></TAG>
        <VALUE><![CDATA[#PRIMEIROPROCESSO:CA:Dat_Autorizacao#]]></VALUE>
        <XPATH><![CDATA[/CARD/FIELDS/FIELD[NAME='Dat_Autorizacao']/VALUE]]></XPATH>
      </FIELD>
      <FIELD type="AdditionalFields" label="Tempo_prsv" source-type="AdditionalFields">
        <TAG><![CDATA[#PRIMEIROPROCESSO:CA:Tempo_prsv#]]></TAG>
        <VALUE><![CDATA[#PRIMEIROPROCESSO:CA:Tempo_prsv#]]></VALUE>
        <XPATH><![CDATA[/CARD/FIELDS/FIELD[NAME='Tempo_prsv']/VALUE]]></XPATH>
      </FIELD>
      <FIELD type="AdditionalFields" label="Dt_Autorizacao" source-type="AdditionalFields">
        <TAG><![CDATA[#PRIMEIROPROCESSO:CA:Dt_Autorizacao#]]></TAG>
        <VALUE><![CDATA[#PRIMEIROPROCESSO:CA:Dt_Autorizacao#]]></VALUE>
        <XPATH><![CDATA[/CARD/FIELDS/FIELD[NAME='Dt_Autorizacao']/VALUE]]></XPATH>
      </FIELD>
      <FIELD type="AdditionalFields" label="Sem_efeito" source-type="AdditionalFields">
        <TAG><![CDATA[#PRIMEIROPROCESSO:CA:Sem_efeito#]]></TAG>
        <VALUE><![CDATA[#PRIMEIROPROCESSO:CA:Sem_efeito#]]></VALUE>
        <XPATH><![CDATA[/CARD/FIELDS/FIELD[NAME='Sem_efeito']/VALUE]]></XPATH>
      </FIELD>
      <FIELD type="AdditionalFields" label="TAG" source-type="AdditionalFields">
        <TAG><![CDATA[#PRIMEIROPROCESSO:CA:TAG#]]></TAG>
        <VALUE><![CDATA[#PRIMEIROPROCESSO:CA:TAG#]]></VALUE>
        <XPATH><![CDATA[/CARD/FIELDS/FIELD[NAME='TAG']/VALUE]]></XPATH>
      </FIELD>
      <FIELD type="AdditionalFields" label="TESTE" source-type="AdditionalFields">
        <TAG><![CDATA[#PRIMEIROPROCESSO:CA:TESTE#]]></TAG>
        <VALUE><![CDATA[#PRIMEIROPROCESSO:CA:TESTE#]]></VALUE>
        <XPATH><![CDATA[/CARD/FIELDS/FIELD[NAME='TESTE']/VALUE]]></XPATH>
      </FIELD>
      <FIELD type="AdditionalFields" label="Tipo_Conta" source-type="AdditionalFields">
        <TAG><![CDATA[#PRIMEIROPROCESSO:CA:Tipo_Conta#]]></TAG>
        <VALUE><![CDATA[#PRIMEIROPROCESSO:CA:Tipo_Conta#]]></VALUE>
        <XPATH><![CDATA[/CARD/FIELDS/FIELD[NAME='Tipo_Conta']/VALUE]]></XPATH>
      </FIELD>
      <FIELD type="AdditionalFields" label="Relevante" source-type="AdditionalFields">
        <TAG><![CDATA[#PRIMEIROPROCESSO:CA:Relevante#]]></TAG>
        <VALUE><![CDATA[#PRIMEIROPROCESSO:CA:Relevante#]]></VALUE>
        <XPATH><![CDATA[/CARD/FIELDS/FIELD[NAME='Relevante']/VALUE]]></XPATH>
      </FIELD>
      <FIELD type="AdditionalFields" label="Documento_Papel" source-type="AdditionalFields">
        <TAG><![CDATA[#PRIMEIROPROCESSO:CA:Documento_Papel#]]></TAG>
        <VALUE><![CDATA[#PRIMEIROPROCESSO:CA:Documento_Papel#]]></VALUE>
        <XPATH><![CDATA[/CARD/FIELDS/FIELD[NAME='Documento_Papel']/VALUE]]></XPATH>
      </FIELD>
      <FIELD type="AdditionalFields" label="Tipo_Acesso" source-type="AdditionalFields">
        <TAG><![CDATA[#PRIMEIROPROCESSO:CA:Tipo_Acesso#]]></TAG>
        <VALUE><![CDATA[#PRIMEIROPROCESSO:CA:Tipo_Acesso#]]></VALUE>
        <XPATH><![CDATA[/CARD/FIELDS/FIELD[NAME='Tipo_Acesso']/VALUE]]></XPATH>
      </FIELD>
    </NODE>
  </NODE>
  <!-- Distribution Template With Context -->
  <!-- END: Distribution Template -->
  <!-- BEGIN: Card Context -->
  <NODE label="Registo" type="Card" source-type="CardTemplate" replaceValue="false">
    <FIELD label="Nº de Registo">
      <TAG><![CDATA[#REGISTO:NUMERO#]]></TAG>
      <VALUE><![CDATA[Nº de Registo]]></VALUE>
      <XPATH><![CDATA[/CARD/GENERAL_DATA/cardKeyToString]]></XPATH>
    </FIELD>
    <FIELD label="Código de barras do Nº de Registo" dtype="barcode" barcodetype="code39">
      <TAG><![CDATA[#REGISTO:CODIGOBARRAS#]]></TAG>
      <VALUE>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</VALUE>
      <XPATH><![CDATA[/CARD/GENERAL_DATA/cardKeyToString]]></XPATH>
    </FIELD>
    <FIELD label="Assunto">
      <TAG><![CDATA[#REGISTO:ASSUNTO#]]></TAG>
      <VALUE><![CDATA[Assunto]]></VALUE>
      <XPATH><![CDATA[/CARD/GENERAL_DATA/SUBJECT]]></XPATH>
    </FIELD>
    <FIELD label="Observações">
      <TAG><![CDATA[#REGISTO:OBSERVACOES#]]></TAG>
      <VALUE><![CDATA[Observações]]></VALUE>
      <XPATH><![CDATA[/CARD/GENERAL_DATA/COMMENTS]]></XPATH>
    </FIELD>
    <FIELD label="Data" dtype="D">
      <TAG><![CDATA[#REGISTO:DATA#]]></TAG>
      <VALUE><![CDATA[Data]]></VALUE>
      <XPATH><![CDATA[/CARD/GENERAL_DATA/CREATED_ON]]></XPATH>
    </FIELD>
    <NODE label="Código">
      <FIELD label="Livro">
        <TAG><![CDATA[#REGISTO:CODIGO:LIVRO#]]></TAG>
        <VALUE><![CDATA[Livro]]></VALUE>
        <XPATH><![CDATA[/CARD/GENERAL_DATA/CARD_KEY_COMPOSITE/BOOK_KEY/BookName]]></XPATH>
      </FIELD>
      <FIELD label="Ano">
        <TAG><![CDATA[#REGISTO:CODIGO:ANO#]]></TAG>
        <VALUE><![CDATA[Ano]]></VALUE>
        <XPATH><![CDATA[/CARD/GENERAL_DATA/CARD_KEY_COMPOSITE/Year]]></XPATH>
      </FIELD>
      <FIELD label="Número">
        <TAG><![CDATA[#REGISTO:CODIGO:NUMERO#]]></TAG>
        <VALUE><![CDATA[Número]]></VALUE>
        <XPATH><![CDATA[/CARD/GENERAL_DATA/CARD_KEY_COMPOSITE/Code]]></XPATH>
      </FIELD>
    </NODE>
    <NODE label="Classificação" type="CardClassitication">
      <FIELD label="Descrição">
        <TAG><![CDATA[#REGISTO:CLASSIFICACAO:1:DESCRICAO#]]></TAG>
        <VALUE><![CDATA[Descrição Classificação]]></VALUE>
        <XPATH/>
      </FIELD>
      <FIELD label="Código">
        <TAG><![CDATA[#REGISTO:CLASSIFICACAO:1:CODIGO#]]></TAG>
        <VALUE><![CDATA[Código da Classificação]]></VALUE>
        <XPATH/>
      </FIELD>
    </NODE>
    <NODE label="Processo" type="CardProcess">
      <FIELD label="Código">
        <TAG><![CDATA[#REGISTO:PROCESSO:1:CODIGO#]]></TAG>
        <VALUE><![CDATA[Código do Processo]]></VALUE>
        <XPATH/>
      </FIELD>
      <FIELD label="Assunto">
        <TAG><![CDATA[#REGISTO:PROCESSO:1:ASSUNTO#]]></TAG>
        <VALUE><![CDATA[Assunto do Processo]]></VALUE>
        <XPATH/>
      </FIELD>
    </NODE>
    <NODE label="Campos Adicionais..." isWindowSelector="true">
      <FIELD type="AdditionalFields" label="Custom_string" source-type="AdditionalFields">
        <TAG><![CDATA[#REGISTO:CA:Custom_string#]]></TAG>
        <VALUE><![CDATA[Custom_string]]></VALUE>
        <XPATH><![CDATA[/CARD/FIELDS/FIELD[NAME='Custom_string']/VALUE]]></XPATH>
      </FIELD>
      <FIELD type="AdditionalFields" label="Custom_data" source-type="AdditionalFields">
        <TAG><![CDATA[#REGISTO:CA:Custom_data#]]></TAG>
        <VALUE><![CDATA[Custom_data]]></VALUE>
        <XPATH><![CDATA[/CARD/FIELDS/FIELD[NAME='Custom_data']/VALUE]]></XPATH>
      </FIELD>
      <FIELD type="AdditionalFields" label="Custom_num" source-type="AdditionalFields">
        <TAG><![CDATA[#REGISTO:CA:Custom_num#]]></TAG>
        <VALUE><![CDATA[Custom_num]]></VALUE>
        <XPATH><![CDATA[/CARD/FIELDS/FIELD[NAME='Custom_num']/VALUE]]></XPATH>
      </FIELD>
      <FIELD type="AdditionalFields" label="Custom_bool" source-type="AdditionalFields">
        <TAG><![CDATA[#REGISTO:CA:Custom_bool#]]></TAG>
        <VALUE><![CDATA[Custom_bool]]></VALUE>
        <XPATH><![CDATA[/CARD/FIELDS/FIELD[NAME='Custom_bool']/VALUE]]></XPATH>
      </FIELD>
      <FIELD type="AdditionalFields" label="Custom_list" source-type="AdditionalFields">
        <TAG><![CDATA[#REGISTO:CA:Custom_list#]]></TAG>
        <VALUE><![CDATA[Custom_list]]></VALUE>
        <XPATH><![CDATA[/CARD/FIELDS/FIELD[NAME='Custom_list']/VALUE]]></XPATH>
      </FIELD>
      <FIELD type="AdditionalFields" label="Nome_remetente" source-type="AdditionalFields">
        <TAG><![CDATA[#REGISTO:CA:Nome_remetente#]]></TAG>
        <VALUE><![CDATA[Nome_remetente]]></VALUE>
        <XPATH><![CDATA[/CARD/FIELDS/FIELD[NAME='Nome_remetente']/VALUE]]></XPATH>
      </FIELD>
      <FIELD type="AdditionalFields" label="Destino_ISP" source-type="AdditionalFields">
        <TAG><![CDATA[#REGISTO:CA:Destino_ISP#]]></TAG>
        <VALUE><![CDATA[Destino_ISP]]></VALUE>
        <XPATH><![CDATA[/CARD/FIELDS/FIELD[NAME='Destino_ISP']/VALUE]]></XPATH>
      </FIELD>
      <FIELD type="AdditionalFields" label="CC_ISP" source-type="AdditionalFields">
        <TAG><![CDATA[#REGISTO:CA:CC_ISP#]]></TAG>
        <VALUE><![CDATA[CC_ISP]]></VALUE>
        <XPATH><![CDATA[/CARD/FIELDS/FIELD[NAME='CC_ISP']/VALUE]]></XPATH>
      </FIELD>
      <FIELD type="AdditionalFields" label="N_Serie" source-type="AdditionalFields">
        <TAG><![CDATA[#REGISTO:CA:N_Serie#]]></TAG>
        <VALUE><![CDATA[N_Serie]]></VALUE>
        <XPATH><![CDATA[/CARD/FIELDS/FIELD[NAME='N_Serie']/VALUE]]></XPATH>
      </FIELD>
      <FIELD type="AdditionalFields" label="Pasta_arquivo" source-type="AdditionalFields">
        <TAG><![CDATA[#REGISTO:CA:Pasta_arquivo#]]></TAG>
        <VALUE><![CDATA[Pasta_arquivo]]></VALUE>
        <XPATH><![CDATA[/CARD/FIELDS/FIELD[NAME='Pasta_arquivo']/VALUE]]></XPATH>
      </FIELD>
      <FIELD type="AdditionalFields" label="N_factura" source-type="AdditionalFields">
        <TAG><![CDATA[#REGISTO:CA:N_factura#]]></TAG>
        <VALUE><![CDATA[N_factura]]></VALUE>
        <XPATH><![CDATA[/CARD/FIELDS/FIELD[NAME='N_factura']/VALUE]]></XPATH>
      </FIELD>
      <FIELD type="AdditionalFields" label="Data_emissao" source-type="AdditionalFields">
        <TAG><![CDATA[#REGISTO:CA:Data_emissao#]]></TAG>
        <VALUE><![CDATA[Data_emissao]]></VALUE>
        <XPATH><![CDATA[/CARD/FIELDS/FIELD[NAME='Data_emissao']/VALUE]]></XPATH>
      </FIELD>
      <FIELD type="AdditionalFields" label="Nome_fornecedor" source-type="AdditionalFields">
        <TAG><![CDATA[#REGISTO:CA:Nome_fornecedor#]]></TAG>
        <VALUE><![CDATA[Nome_fornecedor]]></VALUE>
        <XPATH><![CDATA[/CARD/FIELDS/FIELD[NAME='Nome_fornecedor']/VALUE]]></XPATH>
      </FIELD>
      <FIELD type="AdditionalFields" label="Valor_total" source-type="AdditionalFields">
        <TAG><![CDATA[#REGISTO:CA:Valor_total#]]></TAG>
        <VALUE><![CDATA[Valor_total]]></VALUE>
        <XPATH><![CDATA[/CARD/FIELDS/FIELD[NAME='Valor_total']/VALUE]]></XPATH>
      </FIELD>
      <FIELD type="AdditionalFields" label="Entidade_destin" source-type="AdditionalFields">
        <TAG><![CDATA[#REGISTO:CA:Entidade_destin#]]></TAG>
        <VALUE><![CDATA[Entidade_destin]]></VALUE>
        <XPATH><![CDATA[/CARD/FIELDS/FIELD[NAME='Entidade_destin']/VALUE]]></XPATH>
      </FIELD>
      <FIELD type="AdditionalFields" label="Origem_ISP" source-type="AdditionalFields">
        <TAG><![CDATA[#REGISTO:CA:Origem_ISP#]]></TAG>
        <VALUE><![CDATA[Origem_ISP]]></VALUE>
        <XPATH><![CDATA[/CARD/FIELDS/FIELD[NAME='Origem_ISP']/VALUE]]></XPATH>
      </FIELD>
      <FIELD type="AdditionalFields" label="Tipo_prodservic" source-type="AdditionalFields">
        <TAG><![CDATA[#REGISTO:CA:Tipo_prodservic#]]></TAG>
        <VALUE><![CDATA[Tipo_prodservic]]></VALUE>
        <XPATH><![CDATA[/CARD/FIELDS/FIELD[NAME='Tipo_prodservic']/VALUE]]></XPATH>
      </FIELD>
      <FIELD type="AdditionalFields" label="Nome_orgaocomun" source-type="AdditionalFields">
        <TAG><![CDATA[#REGISTO:CA:Nome_orgaocomun#]]></TAG>
        <VALUE><![CDATA[Nome_orgaocomun]]></VALUE>
        <XPATH><![CDATA[/CARD/FIELDS/FIELD[NAME='Nome_orgaocomun']/VALUE]]></XPATH>
      </FIELD>
      <FIELD type="AdditionalFields" label="Tipo_Notinf" source-type="AdditionalFields">
        <TAG><![CDATA[#REGISTO:CA:Tipo_Notinf#]]></TAG>
        <VALUE><![CDATA[Tipo_Notinf]]></VALUE>
        <XPATH><![CDATA[/CARD/FIELDS/FIELD[NAME='Tipo_Notinf']/VALUE]]></XPATH>
      </FIELD>
      <FIELD type="AdditionalFields" label="Data_conf" source-type="AdditionalFields">
        <TAG><![CDATA[#REGISTO:CA:Data_conf#]]></TAG>
        <VALUE><![CDATA[Data_conf]]></VALUE>
        <XPATH><![CDATA[/CARD/FIELDS/FIELD[NAME='Data_conf']/VALUE]]></XPATH>
      </FIELD>
      <FIELD type="AdditionalFields" label="Local_conf" source-type="AdditionalFields">
        <TAG><![CDATA[#REGISTO:CA:Local_conf#]]></TAG>
        <VALUE><![CDATA[Local_conf]]></VALUE>
        <XPATH><![CDATA[/CARD/FIELDS/FIELD[NAME='Local_conf']/VALUE]]></XPATH>
      </FIELD>
      <FIELD type="AdditionalFields" label="Tipo_evento" source-type="AdditionalFields">
        <TAG><![CDATA[#REGISTO:CA:Tipo_evento#]]></TAG>
        <VALUE><![CDATA[Tipo_evento]]></VALUE>
        <XPATH><![CDATA[/CARD/FIELDS/FIELD[NAME='Tipo_evento']/VALUE]]></XPATH>
      </FIELD>
      <FIELD type="AdditionalFields" label="Local_evento" source-type="AdditionalFields">
        <TAG><![CDATA[#REGISTO:CA:Local_evento#]]></TAG>
        <VALUE><![CDATA[Local_evento]]></VALUE>
        <XPATH><![CDATA[/CARD/FIELDS/FIELD[NAME='Local_evento']/VALUE]]></XPATH>
      </FIELD>
      <FIELD type="AdditionalFields" label="Data_aberevento" source-type="AdditionalFields">
        <TAG><![CDATA[#REGISTO:CA:Data_aberevento#]]></TAG>
        <VALUE><![CDATA[Data_aberevento]]></VALUE>
        <XPATH><![CDATA[/CARD/FIELDS/FIELD[NAME='Data_aberevento']/VALUE]]></XPATH>
      </FIELD>
      <FIELD type="AdditionalFields" label="Data_fimevento" source-type="AdditionalFields">
        <TAG><![CDATA[#REGISTO:CA:Data_fimevento#]]></TAG>
        <VALUE><![CDATA[Data_fimevento]]></VALUE>
        <XPATH><![CDATA[/CARD/FIELDS/FIELD[NAME='Data_fimevento']/VALUE]]></XPATH>
      </FIELD>
      <FIELD type="AdditionalFields" label="tipo_fluxo" source-type="AdditionalFields">
        <TAG><![CDATA[#REGISTO:CA:tipo_fluxo#]]></TAG>
        <VALUE><![CDATA[tipo_fluxo]]></VALUE>
        <XPATH><![CDATA[/CARD/FIELDS/FIELD[NAME='tipo_fluxo']/VALUE]]></XPATH>
      </FIELD>
      <FIELD type="AdditionalFields" label="Referencia_ISP" source-type="AdditionalFields">
        <TAG><![CDATA[#REGISTO:CA:Referencia_ISP#]]></TAG>
        <VALUE><![CDATA[Referencia_ISP]]></VALUE>
        <XPATH><![CDATA[/CARD/FIELDS/FIELD[NAME='Referencia_ISP']/VALUE]]></XPATH>
      </FIELD>
      <FIELD type="AdditionalFields" label="PID" source-type="AdditionalFields">
        <TAG><![CDATA[#REGISTO:CA:PID#]]></TAG>
        <VALUE><![CDATA[PID]]></VALUE>
        <XPATH><![CDATA[/CARD/FIELDS/FIELD[NAME='PID']/VALUE]]></XPATH>
      </FIELD>
      <FIELD type="AdditionalFields" label="Tipo_documento" source-type="AdditionalFields">
        <TAG><![CDATA[#REGISTO:CA:Tipo_documento#]]></TAG>
        <VALUE><![CDATA[Tipo_documento]]></VALUE>
        <XPATH><![CDATA[/CARD/FIELDS/FIELD[NAME='Tipo_documento']/VALUE]]></XPATH>
      </FIELD>
      <FIELD type="AdditionalFields" label="DIGITALIZ_POR" source-type="AdditionalFields">
        <TAG><![CDATA[#REGISTO:CA:DIGITALIZ_POR#]]></TAG>
        <VALUE><![CDATA[DIGITALIZ_POR]]></VALUE>
        <XPATH><![CDATA[/CARD/FIELDS/FIELD[NAME='DIGITALIZ_POR']/VALUE]]></XPATH>
      </FIELD>
      <FIELD type="AdditionalFields" label="VALIDADO_POR" source-type="AdditionalFields">
        <TAG><![CDATA[#REGISTO:CA:VALIDADO_POR#]]></TAG>
        <VALUE><![CDATA[VALIDADO_POR]]></VALUE>
        <XPATH><![CDATA[/CARD/FIELDS/FIELD[NAME='VALIDADO_POR']/VALUE]]></XPATH>
      </FIELD>
      <FIELD type="AdditionalFields" label="DATA_DIGITALIZ" source-type="AdditionalFields">
        <TAG><![CDATA[#REGISTO:CA:DATA_DIGITALIZ#]]></TAG>
        <VALUE><![CDATA[DATA_DIGITALIZ]]></VALUE>
        <XPATH><![CDATA[/CARD/FIELDS/FIELD[NAME='DATA_DIGITALIZ']/VALUE]]></XPATH>
      </FIELD>
      <FIELD type="AdditionalFields" label="DATA_VALIDACAO" source-type="AdditionalFields">
        <TAG><![CDATA[#REGISTO:CA:DATA_VALIDACAO#]]></TAG>
        <VALUE><![CDATA[DATA_VALIDACAO]]></VALUE>
        <XPATH><![CDATA[/CARD/FIELDS/FIELD[NAME='DATA_VALIDACAO']/VALUE]]></XPATH>
      </FIELD>
      <FIELD type="AdditionalFields" label="Documento_DCC" source-type="AdditionalFields">
        <TAG><![CDATA[#REGISTO:CA:Documento_DCC#]]></TAG>
        <VALUE><![CDATA[Documento_DCC]]></VALUE>
        <XPATH><![CDATA[/CARD/FIELDS/FIELD[NAME='Documento_DCC']/VALUE]]></XPATH>
      </FIELD>
      <FIELD type="AdditionalFields" label="Ent_Processos" source-type="AdditionalFields">
        <TAG><![CDATA[#REGISTO:CA:Ent_Processos#]]></TAG>
        <VALUE><![CDATA[Ent_Processos]]></VALUE>
        <XPATH><![CDATA[/CARD/FIELDS/FIELD[NAME='Ent_Processos']/VALUE]]></XPATH>
      </FIELD>
      <FIELD type="AdditionalFields" label="Nome_entidade" source-type="AdditionalFields">
        <TAG><![CDATA[#REGISTO:CA:Nome_entidade#]]></TAG>
        <VALUE><![CDATA[Nome_entidade]]></VALUE>
        <XPATH><![CDATA[/CARD/FIELDS/FIELD[NAME='Nome_entidade']/VALUE]]></XPATH>
      </FIELD>
      <FIELD type="AdditionalFields" label="Data_pedido" source-type="AdditionalFields">
        <TAG><![CDATA[#REGISTO:CA:Data_pedido#]]></TAG>
        <VALUE><![CDATA[Data_pedido]]></VALUE>
        <XPATH><![CDATA[/CARD/FIELDS/FIELD[NAME='Data_pedido']/VALUE]]></XPATH>
      </FIELD>
      <FIELD type="AdditionalFields" label="Tipo_distrib" source-type="AdditionalFields">
        <TAG><![CDATA[#REGISTO:CA:Tipo_distrib#]]></TAG>
        <VALUE><![CDATA[Tipo_distrib]]></VALUE>
        <XPATH><![CDATA[/CARD/FIELDS/FIELD[NAME='Tipo_distrib']/VALUE]]></XPATH>
      </FIELD>
      <FIELD type="AdditionalFields" label="Tipo_destinatar" source-type="AdditionalFields">
        <TAG><![CDATA[#REGISTO:CA:Tipo_destinatar#]]></TAG>
        <VALUE><![CDATA[Tipo_destinatar]]></VALUE>
        <XPATH><![CDATA[/CARD/FIELDS/FIELD[NAME='Tipo_destinatar']/VALUE]]></XPATH>
      </FIELD>
      <FIELD type="AdditionalFields" label="N_doc_distrib" source-type="AdditionalFields">
        <TAG><![CDATA[#REGISTO:CA:N_doc_distrib#]]></TAG>
        <VALUE><![CDATA[N_doc_distrib]]></VALUE>
        <XPATH><![CDATA[/CARD/FIELDS/FIELD[NAME='N_doc_distrib']/VALUE]]></XPATH>
      </FIELD>
      <FIELD type="AdditionalFields" label="Data_distrib" source-type="AdditionalFields">
        <TAG><![CDATA[#REGISTO:CA:Data_distrib#]]></TAG>
        <VALUE><![CDATA[Data_distrib]]></VALUE>
        <XPATH><![CDATA[/CARD/FIELDS/FIELD[NAME='Data_distrib']/VALUE]]></XPATH>
      </FIELD>
      <FIELD type="AdditionalFields" label="Morada_remetent" source-type="AdditionalFields">
        <TAG><![CDATA[#REGISTO:CA:Morada_remetent#]]></TAG>
        <VALUE><![CDATA[Morada_remetent]]></VALUE>
        <XPATH><![CDATA[/CARD/FIELDS/FIELD[NAME='Morada_remetent']/VALUE]]></XPATH>
      </FIELD>
      <FIELD type="AdditionalFields" label="Codigo_Postal_3" source-type="AdditionalFields">
        <TAG><![CDATA[#REGISTO:CA:Codigo_Postal_3#]]></TAG>
        <VALUE><![CDATA[Codigo_Postal_3]]></VALUE>
        <XPATH><![CDATA[/CARD/FIELDS/FIELD[NAME='Codigo_Postal_3']/VALUE]]></XPATH>
      </FIELD>
      <FIELD type="AdditionalFields" label="Codigo_Postal_4" source-type="AdditionalFields">
        <TAG><![CDATA[#REGISTO:CA:Codigo_Postal_4#]]></TAG>
        <VALUE><![CDATA[Codigo_Postal_4]]></VALUE>
        <XPATH><![CDATA[/CARD/FIELDS/FIELD[NAME='Codigo_Postal_4']/VALUE]]></XPATH>
      </FIELD>
      <FIELD type="AdditionalFields" label="Localidade" source-type="AdditionalFields">
        <TAG><![CDATA[#REGISTO:CA:Localidade#]]></TAG>
        <VALUE><![CDATA[Localidade]]></VALUE>
        <XPATH><![CDATA[/CARD/FIELDS/FIELD[NAME='Localidade']/VALUE]]></XPATH>
      </FIELD>
      <FIELD type="AdditionalFields" label="Nom_Entidade" source-type="AdditionalFields">
        <TAG><![CDATA[#REGISTO:CA:Nom_Entidade#]]></TAG>
        <VALUE><![CDATA[Nom_Entidade]]></VALUE>
        <XPATH><![CDATA[/CARD/FIELDS/FIELD[NAME='Nom_Entidade']/VALUE]]></XPATH>
      </FIELD>
      <FIELD type="AdditionalFields" label="Ano_rec" source-type="AdditionalFields">
        <TAG><![CDATA[#REGISTO:CA:Ano_rec#]]></TAG>
        <VALUE><![CDATA[Ano_rec]]></VALUE>
        <XPATH><![CDATA[/CARD/FIELDS/FIELD[NAME='Ano_rec']/VALUE]]></XPATH>
      </FIELD>
      <FIELD type="AdditionalFields" label="Area" source-type="AdditionalFields">
        <TAG><![CDATA[#REGISTO:CA:Area#]]></TAG>
        <VALUE><![CDATA[Area]]></VALUE>
        <XPATH><![CDATA[/CARD/FIELDS/FIELD[NAME='Area']/VALUE]]></XPATH>
      </FIELD>
      <FIELD type="AdditionalFields" label="Assunto_DCM" source-type="AdditionalFields">
        <TAG><![CDATA[#REGISTO:CA:Assunto_DCM#]]></TAG>
        <VALUE><![CDATA[Assunto_DCM]]></VALUE>
        <XPATH><![CDATA[/CARD/FIELDS/FIELD[NAME='Assunto_DCM']/VALUE]]></XPATH>
      </FIELD>
      <FIELD type="AdditionalFields" label="Autor" source-type="AdditionalFields">
        <TAG><![CDATA[#REGISTO:CA:Autor#]]></TAG>
        <VALUE><![CDATA[Autor]]></VALUE>
        <XPATH><![CDATA[/CARD/FIELDS/FIELD[NAME='Autor']/VALUE]]></XPATH>
      </FIELD>
      <FIELD type="AdditionalFields" label="Colaborador" source-type="AdditionalFields">
        <TAG><![CDATA[#REGISTO:CA:Colaborador#]]></TAG>
        <VALUE><![CDATA[Colaborador]]></VALUE>
        <XPATH><![CDATA[/CARD/FIELDS/FIELD[NAME='Colaborador']/VALUE]]></XPATH>
      </FIELD>
      <FIELD type="AdditionalFields" label="UO" source-type="AdditionalFields">
        <TAG><![CDATA[#REGISTO:CA:UO#]]></TAG>
        <VALUE><![CDATA[UO]]></VALUE>
        <XPATH><![CDATA[/CARD/FIELDS/FIELD[NAME='UO']/VALUE]]></XPATH>
      </FIELD>
      <FIELD type="AdditionalFields" label="Ativ_Ramo" source-type="AdditionalFields">
        <TAG><![CDATA[#REGISTO:CA:Ativ_Ramo#]]></TAG>
        <VALUE><![CDATA[Ativ_Ramo]]></VALUE>
        <XPATH><![CDATA[/CARD/FIELDS/FIELD[NAME='Ativ_Ramo']/VALUE]]></XPATH>
      </FIELD>
      <FIELD type="AdditionalFields" label="Coordenador" source-type="AdditionalFields">
        <TAG><![CDATA[#REGISTO:CA:Coordenador#]]></TAG>
        <VALUE><![CDATA[Coordenador]]></VALUE>
        <XPATH><![CDATA[/CARD/FIELDS/FIELD[NAME='Coordenador']/VALUE]]></XPATH>
      </FIELD>
      <FIELD type="AdditionalFields" label="Coordenador_G" source-type="AdditionalFields">
        <TAG><![CDATA[#REGISTO:CA:Coordenador_G#]]></TAG>
        <VALUE><![CDATA[Coordenador_G]]></VALUE>
        <XPATH><![CDATA[/CARD/FIELDS/FIELD[NAME='Coordenador_G']/VALUE]]></XPATH>
      </FIELD>
      <FIELD type="AdditionalFields" label="Data_Reuniao" source-type="AdditionalFields">
        <TAG><![CDATA[#REGISTO:CA:Data_Reuniao#]]></TAG>
        <VALUE><![CDATA[Data_Reuniao]]></VALUE>
        <XPATH><![CDATA[/CARD/FIELDS/FIELD[NAME='Data_Reuniao']/VALUE]]></XPATH>
      </FIELD>
      <FIELD type="AdditionalFields" label="Dec_Fav_Rec" source-type="AdditionalFields">
        <TAG><![CDATA[#REGISTO:CA:Dec_Fav_Rec#]]></TAG>
        <VALUE><![CDATA[Dec_Fav_Rec]]></VALUE>
        <XPATH><![CDATA[/CARD/FIELDS/FIELD[NAME='Dec_Fav_Rec']/VALUE]]></XPATH>
      </FIELD>
      <FIELD type="AdditionalFields" label="Desig_Public" source-type="AdditionalFields">
        <TAG><![CDATA[#REGISTO:CA:Desig_Public#]]></TAG>
        <VALUE><![CDATA[Desig_Public]]></VALUE>
        <XPATH><![CDATA[/CARD/FIELDS/FIELD[NAME='Desig_Public']/VALUE]]></XPATH>
      </FIELD>
      <FIELD type="AdditionalFields" label="Destino" source-type="AdditionalFields">
        <TAG><![CDATA[#REGISTO:CA:Destino#]]></TAG>
        <VALUE><![CDATA[Destino]]></VALUE>
        <XPATH><![CDATA[/CARD/FIELDS/FIELD[NAME='Destino']/VALUE]]></XPATH>
      </FIELD>
      <FIELD type="AdditionalFields" label="Distribuicao" source-type="AdditionalFields">
        <TAG><![CDATA[#REGISTO:CA:Distribuicao#]]></TAG>
        <VALUE><![CDATA[Distribuicao]]></VALUE>
        <XPATH><![CDATA[/CARD/FIELDS/FIELD[NAME='Distribuicao']/VALUE]]></XPATH>
      </FIELD>
      <FIELD type="AdditionalFields" label="Dt_env_resp" source-type="AdditionalFields">
        <TAG><![CDATA[#REGISTO:CA:Dt_env_resp#]]></TAG>
        <VALUE><![CDATA[Dt_env_resp]]></VALUE>
        <XPATH><![CDATA[/CARD/FIELDS/FIELD[NAME='Dt_env_resp']/VALUE]]></XPATH>
      </FIELD>
      <FIELD type="AdditionalFields" label="Dt_lim_resp" source-type="AdditionalFields">
        <TAG><![CDATA[#REGISTO:CA:Dt_lim_resp#]]></TAG>
        <VALUE><![CDATA[Dt_lim_resp]]></VALUE>
        <XPATH><![CDATA[/CARD/FIELDS/FIELD[NAME='Dt_lim_resp']/VALUE]]></XPATH>
      </FIELD>
      <FIELD type="AdditionalFields" label="Dt_v_final" source-type="AdditionalFields">
        <TAG><![CDATA[#REGISTO:CA:Dt_v_final#]]></TAG>
        <VALUE><![CDATA[Dt_v_final]]></VALUE>
        <XPATH><![CDATA[/CARD/FIELDS/FIELD[NAME='Dt_v_final']/VALUE]]></XPATH>
      </FIELD>
      <FIELD type="AdditionalFields" label="Ent_Visada" source-type="AdditionalFields">
        <TAG><![CDATA[#REGISTO:CA:Ent_Visada#]]></TAG>
        <VALUE><![CDATA[Ent_Visada]]></VALUE>
        <XPATH><![CDATA[/CARD/FIELDS/FIELD[NAME='Ent_Visada']/VALUE]]></XPATH>
      </FIELD>
      <FIELD type="AdditionalFields" label="Env_Proced" source-type="AdditionalFields">
        <TAG><![CDATA[#REGISTO:CA:Env_Proced#]]></TAG>
        <VALUE><![CDATA[Env_Proced]]></VALUE>
        <XPATH><![CDATA[/CARD/FIELDS/FIELD[NAME='Env_Proced']/VALUE]]></XPATH>
      </FIELD>
      <FIELD type="AdditionalFields" label="Form_Tratam" source-type="AdditionalFields">
        <TAG><![CDATA[#REGISTO:CA:Form_Tratam#]]></TAG>
        <VALUE><![CDATA[Form_Tratam]]></VALUE>
        <XPATH><![CDATA[/CARD/FIELDS/FIELD[NAME='Form_Tratam']/VALUE]]></XPATH>
      </FIELD>
      <FIELD type="AdditionalFields" label="Local" source-type="AdditionalFields">
        <TAG><![CDATA[#REGISTO:CA:Local#]]></TAG>
        <VALUE><![CDATA[Local]]></VALUE>
        <XPATH><![CDATA[/CARD/FIELDS/FIELD[NAME='Local']/VALUE]]></XPATH>
      </FIELD>
      <FIELD type="AdditionalFields" label="N_Casos" source-type="AdditionalFields">
        <TAG><![CDATA[#REGISTO:CA:N_Casos#]]></TAG>
        <VALUE><![CDATA[N_Casos]]></VALUE>
        <XPATH><![CDATA[/CARD/FIELDS/FIELD[NAME='N_Casos']/VALUE]]></XPATH>
      </FIELD>
      <FIELD type="AdditionalFields" label="N_Circular" source-type="AdditionalFields">
        <TAG><![CDATA[#REGISTO:CA:N_Circular#]]></TAG>
        <VALUE><![CDATA[N_Circular]]></VALUE>
        <XPATH><![CDATA[/CARD/FIELDS/FIELD[NAME='N_Circular']/VALUE]]></XPATH>
      </FIELD>
      <FIELD type="AdditionalFields" label="N_Con_Pub" source-type="AdditionalFields">
        <TAG><![CDATA[#REGISTO:CA:N_Con_Pub#]]></TAG>
        <VALUE><![CDATA[N_Con_Pub]]></VALUE>
        <XPATH><![CDATA[/CARD/FIELDS/FIELD[NAME='N_Con_Pub']/VALUE]]></XPATH>
      </FIELD>
      <FIELD type="AdditionalFields" label="N_N_Regulam" source-type="AdditionalFields">
        <TAG><![CDATA[#REGISTO:CA:N_N_Regulam#]]></TAG>
        <VALUE><![CDATA[N_N_Regulam]]></VALUE>
        <XPATH><![CDATA[/CARD/FIELDS/FIELD[NAME='N_N_Regulam']/VALUE]]></XPATH>
      </FIELD>
      <FIELD type="AdditionalFields" label="Nc_Rv_Procd" source-type="AdditionalFields">
        <TAG><![CDATA[#REGISTO:CA:Nc_Rv_Procd#]]></TAG>
        <VALUE><![CDATA[Nc_Rv_Procd]]></VALUE>
        <XPATH><![CDATA[/CARD/FIELDS/FIELD[NAME='Nc_Rv_Procd']/VALUE]]></XPATH>
      </FIELD>
      <FIELD type="AdditionalFields" label="Num_P_Leg" source-type="AdditionalFields">
        <TAG><![CDATA[#REGISTO:CA:Num_P_Leg#]]></TAG>
        <VALUE><![CDATA[Num_P_Leg]]></VALUE>
        <XPATH><![CDATA[/CARD/FIELDS/FIELD[NAME='Num_P_Leg']/VALUE]]></XPATH>
      </FIELD>
      <FIELD type="AdditionalFields" label="Num_Processo" source-type="AdditionalFields">
        <TAG><![CDATA[#REGISTO:CA:Num_Processo#]]></TAG>
        <VALUE><![CDATA[Num_Processo]]></VALUE>
        <XPATH><![CDATA[/CARD/FIELDS/FIELD[NAME='Num_Processo']/VALUE]]></XPATH>
      </FIELD>
      <FIELD type="AdditionalFields" label="Num_Ref_Viag" source-type="AdditionalFields">
        <TAG><![CDATA[#REGISTO:CA:Num_Ref_Viag#]]></TAG>
        <VALUE><![CDATA[Num_Ref_Viag]]></VALUE>
        <XPATH><![CDATA[/CARD/FIELDS/FIELD[NAME='Num_Ref_Viag']/VALUE]]></XPATH>
      </FIELD>
      <FIELD type="AdditionalFields" label="Ord_Jur_C" source-type="AdditionalFields">
        <TAG><![CDATA[#REGISTO:CA:Ord_Jur_C#]]></TAG>
        <VALUE><![CDATA[Ord_Jur_C]]></VALUE>
        <XPATH><![CDATA[/CARD/FIELDS/FIELD[NAME='Ord_Jur_C']/VALUE]]></XPATH>
      </FIELD>
      <FIELD type="AdditionalFields" label="Orig_Extern" source-type="AdditionalFields">
        <TAG><![CDATA[#REGISTO:CA:Orig_Extern#]]></TAG>
        <VALUE><![CDATA[Orig_Extern]]></VALUE>
        <XPATH><![CDATA[/CARD/FIELDS/FIELD[NAME='Orig_Extern']/VALUE]]></XPATH>
      </FIELD>
      <FIELD type="AdditionalFields" label="Origem" source-type="AdditionalFields">
        <TAG><![CDATA[#REGISTO:CA:Origem#]]></TAG>
        <VALUE><![CDATA[Origem]]></VALUE>
        <XPATH><![CDATA[/CARD/FIELDS/FIELD[NAME='Origem']/VALUE]]></XPATH>
      </FIELD>
      <FIELD type="AdditionalFields" label="Origem_Int" source-type="AdditionalFields">
        <TAG><![CDATA[#REGISTO:CA:Origem_Int#]]></TAG>
        <VALUE><![CDATA[Origem_Int]]></VALUE>
        <XPATH><![CDATA[/CARD/FIELDS/FIELD[NAME='Origem_Int']/VALUE]]></XPATH>
      </FIELD>
      <FIELD type="AdditionalFields" label="Partes" source-type="AdditionalFields">
        <TAG><![CDATA[#REGISTO:CA:Partes#]]></TAG>
        <VALUE><![CDATA[Partes]]></VALUE>
        <XPATH><![CDATA[/CARD/FIELDS/FIELD[NAME='Partes']/VALUE]]></XPATH>
      </FIELD>
      <FIELD type="AdditionalFields" label="Ponto_Sit" source-type="AdditionalFields">
        <TAG><![CDATA[#REGISTO:CA:Ponto_Sit#]]></TAG>
        <VALUE><![CDATA[Ponto_Sit]]></VALUE>
        <XPATH><![CDATA[/CARD/FIELDS/FIELD[NAME='Ponto_Sit']/VALUE]]></XPATH>
      </FIELD>
      <FIELD type="AdditionalFields" label="Prioridade" source-type="AdditionalFields">
        <TAG><![CDATA[#REGISTO:CA:Prioridade#]]></TAG>
        <VALUE><![CDATA[Prioridade]]></VALUE>
        <XPATH><![CDATA[/CARD/FIELDS/FIELD[NAME='Prioridade']/VALUE]]></XPATH>
      </FIELD>
      <FIELD type="AdditionalFields" label="Proc_Compl" source-type="AdditionalFields">
        <TAG><![CDATA[#REGISTO:CA:Proc_Compl#]]></TAG>
        <VALUE><![CDATA[Proc_Compl]]></VALUE>
        <XPATH><![CDATA[/CARD/FIELDS/FIELD[NAME='Proc_Compl']/VALUE]]></XPATH>
      </FIELD>
      <FIELD type="AdditionalFields" label="Ramo" source-type="AdditionalFields">
        <TAG><![CDATA[#REGISTO:CA:Ramo#]]></TAG>
        <VALUE><![CDATA[Ramo]]></VALUE>
        <XPATH><![CDATA[/CARD/FIELDS/FIELD[NAME='Ramo']/VALUE]]></XPATH>
      </FIELD>
      <FIELD type="AdditionalFields" label="Ref_Carta" source-type="AdditionalFields">
        <TAG><![CDATA[#REGISTO:CA:Ref_Carta#]]></TAG>
        <VALUE><![CDATA[Ref_Carta]]></VALUE>
        <XPATH><![CDATA[/CARD/FIELDS/FIELD[NAME='Ref_Carta']/VALUE]]></XPATH>
      </FIELD>
      <FIELD type="AdditionalFields" label="Ref_Int" source-type="AdditionalFields">
        <TAG><![CDATA[#REGISTO:CA:Ref_Int#]]></TAG>
        <VALUE><![CDATA[Ref_Int]]></VALUE>
        <XPATH><![CDATA[/CARD/FIELDS/FIELD[NAME='Ref_Int']/VALUE]]></XPATH>
      </FIELD>
      <FIELD type="AdditionalFields" label="Relator" source-type="AdditionalFields">
        <TAG><![CDATA[#REGISTO:CA:Relator#]]></TAG>
        <VALUE><![CDATA[Relator]]></VALUE>
        <XPATH><![CDATA[/CARD/FIELDS/FIELD[NAME='Relator']/VALUE]]></XPATH>
      </FIELD>
      <FIELD type="AdditionalFields" label="Resp_Equipa_DCM" source-type="AdditionalFields">
        <TAG><![CDATA[#REGISTO:CA:Resp_Equipa_DCM#]]></TAG>
        <VALUE><![CDATA[Resp_Equipa_DCM]]></VALUE>
        <XPATH><![CDATA[/CARD/FIELDS/FIELD[NAME='Resp_Equipa_DCM']/VALUE]]></XPATH>
      </FIELD>
      <FIELD type="AdditionalFields" label="Resultado" source-type="AdditionalFields">
        <TAG><![CDATA[#REGISTO:CA:Resultado#]]></TAG>
        <VALUE><![CDATA[Resultado]]></VALUE>
        <XPATH><![CDATA[/CARD/FIELDS/FIELD[NAME='Resultado']/VALUE]]></XPATH>
      </FIELD>
      <FIELD type="AdditionalFields" label="Seccao" source-type="AdditionalFields">
        <TAG><![CDATA[#REGISTO:CA:Seccao#]]></TAG>
        <VALUE><![CDATA[Seccao]]></VALUE>
        <XPATH><![CDATA[/CARD/FIELDS/FIELD[NAME='Seccao']/VALUE]]></XPATH>
      </FIELD>
      <FIELD type="AdditionalFields" label="Tema" source-type="AdditionalFields">
        <TAG><![CDATA[#REGISTO:CA:Tema#]]></TAG>
        <VALUE><![CDATA[Tema]]></VALUE>
        <XPATH><![CDATA[/CARD/FIELDS/FIELD[NAME='Tema']/VALUE]]></XPATH>
      </FIELD>
      <FIELD type="AdditionalFields" label="Tempo_vida" source-type="AdditionalFields">
        <TAG><![CDATA[#REGISTO:CA:Tempo_vida#]]></TAG>
        <VALUE><![CDATA[Tempo_vida]]></VALUE>
        <XPATH><![CDATA[/CARD/FIELDS/FIELD[NAME='Tempo_vida']/VALUE]]></XPATH>
      </FIELD>
      <FIELD type="AdditionalFields" label="Tipo_DCM" source-type="AdditionalFields">
        <TAG><![CDATA[#REGISTO:CA:Tipo_DCM#]]></TAG>
        <VALUE><![CDATA[Tipo_DCM]]></VALUE>
        <XPATH><![CDATA[/CARD/FIELDS/FIELD[NAME='Tipo_DCM']/VALUE]]></XPATH>
      </FIELD>
      <FIELD type="AdditionalFields" label="Tipo_Reuniao" source-type="AdditionalFields">
        <TAG><![CDATA[#REGISTO:CA:Tipo_Reuniao#]]></TAG>
        <VALUE><![CDATA[Tipo_Reuniao]]></VALUE>
        <XPATH><![CDATA[/CARD/FIELDS/FIELD[NAME='Tipo_Reuniao']/VALUE]]></XPATH>
      </FIELD>
      <FIELD type="AdditionalFields" label="Tipologia" source-type="AdditionalFields">
        <TAG><![CDATA[#REGISTO:CA:Tipologia#]]></TAG>
        <VALUE><![CDATA[Tipologia]]></VALUE>
        <XPATH><![CDATA[/CARD/FIELDS/FIELD[NAME='Tipologia']/VALUE]]></XPATH>
      </FIELD>
      <FIELD type="AdditionalFields" label="Tribunal" source-type="AdditionalFields">
        <TAG><![CDATA[#REGISTO:CA:Tribunal#]]></TAG>
        <VALUE><![CDATA[Tribunal]]></VALUE>
        <XPATH><![CDATA[/CARD/FIELDS/FIELD[NAME='Tribunal']/VALUE]]></XPATH>
      </FIELD>
      <FIELD type="AdditionalFields" label="Equipa_DSS" source-type="AdditionalFields">
        <TAG><![CDATA[#REGISTO:CA:Equipa_DSS#]]></TAG>
        <VALUE><![CDATA[Equipa_DSS]]></VALUE>
        <XPATH><![CDATA[/CARD/FIELDS/FIELD[NAME='Equipa_DSS']/VALUE]]></XPATH>
      </FIELD>
      <FIELD type="AdditionalFields" label="Equipa_DSF" source-type="AdditionalFields">
        <TAG><![CDATA[#REGISTO:CA:Equipa_DSF#]]></TAG>
        <VALUE><![CDATA[Equipa_DSF]]></VALUE>
        <XPATH><![CDATA[/CARD/FIELDS/FIELD[NAME='Equipa_DSF']/VALUE]]></XPATH>
      </FIELD>
      <FIELD type="AdditionalFields" label="Equipa_DCM" source-type="AdditionalFields">
        <TAG><![CDATA[#REGISTO:CA:Equipa_DCM#]]></TAG>
        <VALUE><![CDATA[Equipa_DCM]]></VALUE>
        <XPATH><![CDATA[/CARD/FIELDS/FIELD[NAME='Equipa_DCM']/VALUE]]></XPATH>
      </FIELD>
      <FIELD type="AdditionalFields" label="Resp_Equipa_DSS" source-type="AdditionalFields">
        <TAG><![CDATA[#REGISTO:CA:Resp_Equipa_DSS#]]></TAG>
        <VALUE><![CDATA[Resp_Equipa_DSS]]></VALUE>
        <XPATH><![CDATA[/CARD/FIELDS/FIELD[NAME='Resp_Equipa_DSS']/VALUE]]></XPATH>
      </FIELD>
      <FIELD type="AdditionalFields" label="Resp_Equipa_DSF" source-type="AdditionalFields">
        <TAG><![CDATA[#REGISTO:CA:Resp_Equipa_DSF#]]></TAG>
        <VALUE><![CDATA[Resp_Equipa_DSF]]></VALUE>
        <XPATH><![CDATA[/CARD/FIELDS/FIELD[NAME='Resp_Equipa_DSF']/VALUE]]></XPATH>
      </FIELD>
      <FIELD type="AdditionalFields" label="Ent_Nomes" source-type="AdditionalFields">
        <TAG><![CDATA[#REGISTO:CA:Ent_Nomes#]]></TAG>
        <VALUE><![CDATA[Ent_Nomes]]></VALUE>
        <XPATH><![CDATA[/CARD/FIELDS/FIELD[NAME='Ent_Nomes']/VALUE]]></XPATH>
      </FIELD>
      <FIELD type="AdditionalFields" label="Ent_Codigos" source-type="AdditionalFields">
        <TAG><![CDATA[#REGISTO:CA:Ent_Codigos#]]></TAG>
        <VALUE><![CDATA[Ent_Codigos]]></VALUE>
        <XPATH><![CDATA[/CARD/FIELDS/FIELD[NAME='Ent_Codigos']/VALUE]]></XPATH>
      </FIELD>
      <FIELD type="AdditionalFields" label="Atrib_Equipa" source-type="AdditionalFields">
        <TAG><![CDATA[#REGISTO:CA:Atrib_Equipa#]]></TAG>
        <VALUE><![CDATA[Atrib_Equipa]]></VALUE>
        <XPATH><![CDATA[/CARD/FIELDS/FIELD[NAME='Atrib_Equipa']/VALUE]]></XPATH>
      </FIELD>
      <FIELD type="AdditionalFields" label="Gestor" source-type="AdditionalFields">
        <TAG><![CDATA[#REGISTO:CA:Gestor#]]></TAG>
        <VALUE><![CDATA[Gestor]]></VALUE>
        <XPATH><![CDATA[/CARD/FIELDS/FIELD[NAME='Gestor']/VALUE]]></XPATH>
      </FIELD>
      <FIELD type="AdditionalFields" label="Gestor2" source-type="AdditionalFields">
        <TAG><![CDATA[#REGISTO:CA:Gestor2#]]></TAG>
        <VALUE><![CDATA[Gestor2]]></VALUE>
        <XPATH><![CDATA[/CARD/FIELDS/FIELD[NAME='Gestor2']/VALUE]]></XPATH>
      </FIELD>
      <FIELD type="AdditionalFields" label="Origem_Exterior" source-type="AdditionalFields">
        <TAG><![CDATA[#REGISTO:CA:Origem_Exterior#]]></TAG>
        <VALUE><![CDATA[Origem_Exterior]]></VALUE>
        <XPATH><![CDATA[/CARD/FIELDS/FIELD[NAME='Origem_Exterior']/VALUE]]></XPATH>
      </FIELD>
      <FIELD type="AdditionalFields" label="OrigemDJU" source-type="AdditionalFields">
        <TAG><![CDATA[#REGISTO:CA:OrigemDJU#]]></TAG>
        <VALUE><![CDATA[OrigemDJU]]></VALUE>
        <XPATH><![CDATA[/CARD/FIELDS/FIELD[NAME='OrigemDJU']/VALUE]]></XPATH>
      </FIELD>
      <FIELD type="AdditionalFields" label="Codigo" source-type="AdditionalFields">
        <TAG><![CDATA[#REGISTO:CA:Codigo#]]></TAG>
        <VALUE><![CDATA[Codigo]]></VALUE>
        <XPATH><![CDATA[/CARD/FIELDS/FIELD[NAME='Codigo']/VALUE]]></XPATH>
      </FIELD>
      <FIELD type="AdditionalFields" label="NivelPrioridade" source-type="AdditionalFields">
        <TAG><![CDATA[#REGISTO:CA:NivelPrioridade#]]></TAG>
        <VALUE><![CDATA[NivelPrioridade]]></VALUE>
        <XPATH><![CDATA[/CARD/FIELDS/FIELD[NAME='NivelPrioridade']/VALUE]]></XPATH>
      </FIELD>
      <FIELD type="AdditionalFields" label="Estado_DJU" source-type="AdditionalFields">
        <TAG><![CDATA[#REGISTO:CA:Estado_DJU#]]></TAG>
        <VALUE><![CDATA[Estado_DJU]]></VALUE>
        <XPATH><![CDATA[/CARD/FIELDS/FIELD[NAME='Estado_DJU']/VALUE]]></XPATH>
      </FIELD>
      <FIELD type="AdditionalFields" label="Data_instaur" source-type="AdditionalFields">
        <TAG><![CDATA[#REGISTO:CA:Data_instaur#]]></TAG>
        <VALUE><![CDATA[Data_instaur]]></VALUE>
        <XPATH><![CDATA[/CARD/FIELDS/FIELD[NAME='Data_instaur']/VALUE]]></XPATH>
      </FIELD>
      <FIELD type="AdditionalFields" label="Data_Conclusao" source-type="AdditionalFields">
        <TAG><![CDATA[#REGISTO:CA:Data_Conclusao#]]></TAG>
        <VALUE><![CDATA[Data_Conclusao]]></VALUE>
        <XPATH><![CDATA[/CARD/FIELDS/FIELD[NAME='Data_Conclusao']/VALUE]]></XPATH>
      </FIELD>
      <FIELD type="AdditionalFields" label="N_aut_notícia" source-type="AdditionalFields">
        <TAG><![CDATA[#REGISTO:CA:N_aut_notícia#]]></TAG>
        <VALUE><![CDATA[N_aut_notícia]]></VALUE>
        <XPATH><![CDATA[/CARD/FIELDS/FIELD[NAME='N_aut_notícia']/VALUE]]></XPATH>
      </FIELD>
      <FIELD type="AdditionalFields" label="Artigo_Violado" source-type="AdditionalFields">
        <TAG><![CDATA[#REGISTO:CA:Artigo_Violado#]]></TAG>
        <VALUE><![CDATA[Artigo_Violado]]></VALUE>
        <XPATH><![CDATA[/CARD/FIELDS/FIELD[NAME='Artigo_Violado']/VALUE]]></XPATH>
      </FIELD>
      <FIELD type="AdditionalFields" label="N_Art_Violado" source-type="AdditionalFields">
        <TAG><![CDATA[#REGISTO:CA:N_Art_Violado#]]></TAG>
        <VALUE><![CDATA[N_Art_Violado]]></VALUE>
        <XPATH><![CDATA[/CARD/FIELDS/FIELD[NAME='N_Art_Violado']/VALUE]]></XPATH>
      </FIELD>
      <FIELD type="AdditionalFields" label="Al_Art_Violado" source-type="AdditionalFields">
        <TAG><![CDATA[#REGISTO:CA:Al_Art_Violado#]]></TAG>
        <VALUE><![CDATA[Al_Art_Violado]]></VALUE>
        <XPATH><![CDATA[/CARD/FIELDS/FIELD[NAME='Al_Art_Violado']/VALUE]]></XPATH>
      </FIELD>
      <FIELD type="AdditionalFields" label="Sub_Art_Violado" source-type="AdditionalFields">
        <TAG><![CDATA[#REGISTO:CA:Sub_Art_Violado#]]></TAG>
        <VALUE><![CDATA[Sub_Art_Violado]]></VALUE>
        <XPATH><![CDATA[/CARD/FIELDS/FIELD[NAME='Sub_Art_Violado']/VALUE]]></XPATH>
      </FIELD>
      <FIELD type="AdditionalFields" label="Sancao_Prevista" source-type="AdditionalFields">
        <TAG><![CDATA[#REGISTO:CA:Sancao_Prevista#]]></TAG>
        <VALUE><![CDATA[Sancao_Prevista]]></VALUE>
        <XPATH><![CDATA[/CARD/FIELDS/FIELD[NAME='Sancao_Prevista']/VALUE]]></XPATH>
      </FIELD>
      <FIELD type="AdditionalFields" label="N_Sanc_Prevista" source-type="AdditionalFields">
        <TAG><![CDATA[#REGISTO:CA:N_Sanc_Prevista#]]></TAG>
        <VALUE><![CDATA[N_Sanc_Prevista]]></VALUE>
        <XPATH><![CDATA[/CARD/FIELDS/FIELD[NAME='N_Sanc_Prevista']/VALUE]]></XPATH>
      </FIELD>
      <FIELD type="AdditionalFields" label="Data_Apr_Defesa" source-type="AdditionalFields">
        <TAG><![CDATA[#REGISTO:CA:Data_Apr_Defesa#]]></TAG>
        <VALUE><![CDATA[Data_Apr_Defesa]]></VALUE>
        <XPATH><![CDATA[/CARD/FIELDS/FIELD[NAME='Data_Apr_Defesa']/VALUE]]></XPATH>
      </FIELD>
      <FIELD type="AdditionalFields" label="Data_Decisao" source-type="AdditionalFields">
        <TAG><![CDATA[#REGISTO:CA:Data_Decisao#]]></TAG>
        <VALUE><![CDATA[Data_Decisao]]></VALUE>
        <XPATH><![CDATA[/CARD/FIELDS/FIELD[NAME='Data_Decisao']/VALUE]]></XPATH>
      </FIELD>
      <FIELD type="AdditionalFields" label="Decisao" source-type="AdditionalFields">
        <TAG><![CDATA[#REGISTO:CA:Decisao#]]></TAG>
        <VALUE><![CDATA[Decisao]]></VALUE>
        <XPATH><![CDATA[/CARD/FIELDS/FIELD[NAME='Decisao']/VALUE]]></XPATH>
      </FIELD>
      <FIELD type="AdditionalFields" label="SuspensaoCoima" source-type="AdditionalFields">
        <TAG><![CDATA[#REGISTO:CA:SuspensaoCoima#]]></TAG>
        <VALUE><![CDATA[SuspensaoCoima]]></VALUE>
        <XPATH><![CDATA[/CARD/FIELDS/FIELD[NAME='SuspensaoCoima']/VALUE]]></XPATH>
      </FIELD>
      <FIELD type="AdditionalFields" label="Sancoes_Acess" source-type="AdditionalFields">
        <TAG><![CDATA[#REGISTO:CA:Sancoes_Acess#]]></TAG>
        <VALUE><![CDATA[Sancoes_Acess]]></VALUE>
        <XPATH><![CDATA[/CARD/FIELDS/FIELD[NAME='Sancoes_Acess']/VALUE]]></XPATH>
      </FIELD>
      <FIELD type="AdditionalFields" label="Valor_Coima" source-type="AdditionalFields">
        <TAG><![CDATA[#REGISTO:CA:Valor_Coima#]]></TAG>
        <VALUE><![CDATA[Valor_Coima]]></VALUE>
        <XPATH><![CDATA[/CARD/FIELDS/FIELD[NAME='Valor_Coima']/VALUE]]></XPATH>
      </FIELD>
      <FIELD type="AdditionalFields" label="N_DUC" source-type="AdditionalFields">
        <TAG><![CDATA[#REGISTO:CA:N_DUC#]]></TAG>
        <VALUE><![CDATA[N_DUC]]></VALUE>
        <XPATH><![CDATA[/CARD/FIELDS/FIELD[NAME='N_DUC']/VALUE]]></XPATH>
      </FIELD>
      <FIELD type="AdditionalFields" label="Data_Pgto_Coima" source-type="AdditionalFields">
        <TAG><![CDATA[#REGISTO:CA:Data_Pgto_Coima#]]></TAG>
        <VALUE><![CDATA[Data_Pgto_Coima]]></VALUE>
        <XPATH><![CDATA[/CARD/FIELDS/FIELD[NAME='Data_Pgto_Coima']/VALUE]]></XPATH>
      </FIELD>
      <FIELD type="AdditionalFields" label="Data_trans_julg" source-type="AdditionalFields">
        <TAG><![CDATA[#REGISTO:CA:Data_trans_julg#]]></TAG>
        <VALUE><![CDATA[Data_trans_julg]]></VALUE>
        <XPATH><![CDATA[/CARD/FIELDS/FIELD[NAME='Data_trans_julg']/VALUE]]></XPATH>
      </FIELD>
      <FIELD type="AdditionalFields" label="Impug_Judicial" source-type="AdditionalFields">
        <TAG><![CDATA[#REGISTO:CA:Impug_Judicial#]]></TAG>
        <VALUE><![CDATA[Impug_Judicial]]></VALUE>
        <XPATH><![CDATA[/CARD/FIELDS/FIELD[NAME='Impug_Judicial']/VALUE]]></XPATH>
      </FIELD>
      <FIELD type="AdditionalFields" label="Mandatario_ISP" source-type="AdditionalFields">
        <TAG><![CDATA[#REGISTO:CA:Mandatario_ISP#]]></TAG>
        <VALUE><![CDATA[Mandatario_ISP]]></VALUE>
        <XPATH><![CDATA[/CARD/FIELDS/FIELD[NAME='Mandatario_ISP']/VALUE]]></XPATH>
      </FIELD>
      <FIELD type="AdditionalFields" label="Tribunal_Recurs" source-type="AdditionalFields">
        <TAG><![CDATA[#REGISTO:CA:Tribunal_Recurs#]]></TAG>
        <VALUE><![CDATA[Tribunal_Recurs]]></VALUE>
        <XPATH><![CDATA[/CARD/FIELDS/FIELD[NAME='Tribunal_Recurs']/VALUE]]></XPATH>
      </FIELD>
      <FIELD type="AdditionalFields" label="Juizo" source-type="AdditionalFields">
        <TAG><![CDATA[#REGISTO:CA:Juizo#]]></TAG>
        <VALUE><![CDATA[Juizo]]></VALUE>
        <XPATH><![CDATA[/CARD/FIELDS/FIELD[NAME='Juizo']/VALUE]]></XPATH>
      </FIELD>
      <FIELD type="AdditionalFields" label="N_Proc_Tribunal" source-type="AdditionalFields">
        <TAG><![CDATA[#REGISTO:CA:N_Proc_Tribunal#]]></TAG>
        <VALUE><![CDATA[N_Proc_Tribunal]]></VALUE>
        <XPATH><![CDATA[/CARD/FIELDS/FIELD[NAME='N_Proc_Tribunal']/VALUE]]></XPATH>
      </FIELD>
      <FIELD type="AdditionalFields" label="Julgamentos" source-type="AdditionalFields">
        <TAG><![CDATA[#REGISTO:CA:Julgamentos#]]></TAG>
        <VALUE><![CDATA[Julgamentos]]></VALUE>
        <XPATH><![CDATA[/CARD/FIELDS/FIELD[NAME='Julgamentos']/VALUE]]></XPATH>
      </FIELD>
      <FIELD type="AdditionalFields" label="Testem_ISP_Conv" source-type="AdditionalFields">
        <TAG><![CDATA[#REGISTO:CA:Testem_ISP_Conv#]]></TAG>
        <VALUE><![CDATA[Testem_ISP_Conv]]></VALUE>
        <XPATH><![CDATA[/CARD/FIELDS/FIELD[NAME='Testem_ISP_Conv']/VALUE]]></XPATH>
      </FIELD>
      <FIELD type="AdditionalFields" label="Recurso_Relacao" source-type="AdditionalFields">
        <TAG><![CDATA[#REGISTO:CA:Recurso_Relacao#]]></TAG>
        <VALUE><![CDATA[Recurso_Relacao]]></VALUE>
        <XPATH><![CDATA[/CARD/FIELDS/FIELD[NAME='Recurso_Relacao']/VALUE]]></XPATH>
      </FIELD>
      <FIELD type="AdditionalFields" label="Res_Impug_jud" source-type="AdditionalFields">
        <TAG><![CDATA[#REGISTO:CA:Res_Impug_jud#]]></TAG>
        <VALUE><![CDATA[Res_Impug_jud]]></VALUE>
        <XPATH><![CDATA[/CARD/FIELDS/FIELD[NAME='Res_Impug_jud']/VALUE]]></XPATH>
      </FIELD>
      <FIELD type="AdditionalFields" label="N_Cert_Proc_Exc" source-type="AdditionalFields">
        <TAG><![CDATA[#REGISTO:CA:N_Cert_Proc_Exc#]]></TAG>
        <VALUE><![CDATA[N_Cert_Proc_Exc]]></VALUE>
        <XPATH><![CDATA[/CARD/FIELDS/FIELD[NAME='N_Cert_Proc_Exc']/VALUE]]></XPATH>
      </FIELD>
      <FIELD type="AdditionalFields" label="Proc_Materializ" source-type="AdditionalFields">
        <TAG><![CDATA[#REGISTO:CA:Proc_Materializ#]]></TAG>
        <VALUE><![CDATA[Proc_Materializ]]></VALUE>
        <XPATH><![CDATA[/CARD/FIELDS/FIELD[NAME='Proc_Materializ']/VALUE]]></XPATH>
      </FIELD>
      <FIELD type="AdditionalFields" label="Nome_Arguido" source-type="AdditionalFields">
        <TAG><![CDATA[#REGISTO:CA:Nome_Arguido#]]></TAG>
        <VALUE><![CDATA[Nome_Arguido]]></VALUE>
        <XPATH><![CDATA[/CARD/FIELDS/FIELD[NAME='Nome_Arguido']/VALUE]]></XPATH>
      </FIELD>
      <FIELD type="AdditionalFields" label="Tipo_Arguido" source-type="AdditionalFields">
        <TAG><![CDATA[#REGISTO:CA:Tipo_Arguido#]]></TAG>
        <VALUE><![CDATA[Tipo_Arguido]]></VALUE>
        <XPATH><![CDATA[/CARD/FIELDS/FIELD[NAME='Tipo_Arguido']/VALUE]]></XPATH>
      </FIELD>
      <FIELD type="AdditionalFields" label="Instrutor" source-type="AdditionalFields">
        <TAG><![CDATA[#REGISTO:CA:Instrutor#]]></TAG>
        <VALUE><![CDATA[Instrutor]]></VALUE>
        <XPATH><![CDATA[/CARD/FIELDS/FIELD[NAME='Instrutor']/VALUE]]></XPATH>
      </FIELD>
      <FIELD type="AdditionalFields" label="Sub_Sancao_prev" source-type="AdditionalFields">
        <TAG><![CDATA[#REGISTO:CA:Sub_Sancao_prev#]]></TAG>
        <VALUE><![CDATA[Sub_Sancao_prev]]></VALUE>
        <XPATH><![CDATA[/CARD/FIELDS/FIELD[NAME='Sub_Sancao_prev']/VALUE]]></XPATH>
      </FIELD>
      <FIELD type="AdditionalFields" label="Tecn_Resp_DSF" source-type="AdditionalFields">
        <TAG><![CDATA[#REGISTO:CA:Tecn_Resp_DSF#]]></TAG>
        <VALUE><![CDATA[Tecn_Resp_DSF]]></VALUE>
        <XPATH><![CDATA[/CARD/FIELDS/FIELD[NAME='Tecn_Resp_DSF']/VALUE]]></XPATH>
      </FIELD>
      <FIELD type="AdditionalFields" label="Tecn_Resp_DSS" source-type="AdditionalFields">
        <TAG><![CDATA[#REGISTO:CA:Tecn_Resp_DSS#]]></TAG>
        <VALUE><![CDATA[Tecn_Resp_DSS]]></VALUE>
        <XPATH><![CDATA[/CARD/FIELDS/FIELD[NAME='Tecn_Resp_DSS']/VALUE]]></XPATH>
      </FIELD>
      <FIELD type="AdditionalFields" label="Tecn_Resp_DCM" source-type="AdditionalFields">
        <TAG><![CDATA[#REGISTO:CA:Tecn_Resp_DCM#]]></TAG>
        <VALUE><![CDATA[Tecn_Resp_DCM]]></VALUE>
        <XPATH><![CDATA[/CARD/FIELDS/FIELD[NAME='Tecn_Resp_DCM']/VALUE]]></XPATH>
      </FIELD>
      <FIELD type="AdditionalFields" label="Tecn_Resp_DARF" source-type="AdditionalFields">
        <TAG><![CDATA[#REGISTO:CA:Tecn_Resp_DARF#]]></TAG>
        <VALUE><![CDATA[Tecn_Resp_DARF]]></VALUE>
        <XPATH><![CDATA[/CARD/FIELDS/FIELD[NAME='Tecn_Resp_DARF']/VALUE]]></XPATH>
      </FIELD>
      <FIELD type="AdditionalFields" label="Tecn_Resp_DARM" source-type="AdditionalFields">
        <TAG><![CDATA[#REGISTO:CA:Tecn_Resp_DARM#]]></TAG>
        <VALUE><![CDATA[Tecn_Resp_DARM]]></VALUE>
        <XPATH><![CDATA[/CARD/FIELDS/FIELD[NAME='Tecn_Resp_DARM']/VALUE]]></XPATH>
      </FIELD>
      <FIELD type="AdditionalFields" label="Tecn_Resp_DES" source-type="AdditionalFields">
        <TAG><![CDATA[#REGISTO:CA:Tecn_Resp_DES#]]></TAG>
        <VALUE><![CDATA[Tecn_Resp_DES]]></VALUE>
        <XPATH><![CDATA[/CARD/FIELDS/FIELD[NAME='Tecn_Resp_DES']/VALUE]]></XPATH>
      </FIELD>
      <FIELD type="AdditionalFields" label="Tecn_Resp_DRS" source-type="AdditionalFields">
        <TAG><![CDATA[#REGISTO:CA:Tecn_Resp_DRS#]]></TAG>
        <VALUE><![CDATA[Tecn_Resp_DRS]]></VALUE>
        <XPATH><![CDATA[/CARD/FIELDS/FIELD[NAME='Tecn_Resp_DRS']/VALUE]]></XPATH>
      </FIELD>
      <FIELD type="AdditionalFields" label="Tecn_Resp_DPR" source-type="AdditionalFields">
        <TAG><![CDATA[#REGISTO:CA:Tecn_Resp_DPR#]]></TAG>
        <VALUE><![CDATA[Tecn_Resp_DPR]]></VALUE>
        <XPATH><![CDATA[/CARD/FIELDS/FIELD[NAME='Tecn_Resp_DPR']/VALUE]]></XPATH>
      </FIELD>
      <FIELD type="AdditionalFields" label="Tecn_Resp_DJU" source-type="AdditionalFields">
        <TAG><![CDATA[#REGISTO:CA:Tecn_Resp_DJU#]]></TAG>
        <VALUE><![CDATA[Tecn_Resp_DJU]]></VALUE>
        <XPATH><![CDATA[/CARD/FIELDS/FIELD[NAME='Tecn_Resp_DJU']/VALUE]]></XPATH>
      </FIELD>
      <FIELD type="AdditionalFields" label="TP_11.01.02" source-type="AdditionalFields">
        <TAG><![CDATA[#REGISTO:CA:TP_11.01.02#]]></TAG>
        <VALUE><![CDATA[TP_11.01.02]]></VALUE>
        <XPATH><![CDATA[/CARD/FIELDS/FIELD[NAME='TP_11.01.02']/VALUE]]></XPATH>
      </FIELD>
      <FIELD type="AdditionalFields" label="TP_11.01.03" source-type="AdditionalFields">
        <TAG><![CDATA[#REGISTO:CA:TP_11.01.03#]]></TAG>
        <VALUE><![CDATA[TP_11.01.03]]></VALUE>
        <XPATH><![CDATA[/CARD/FIELDS/FIELD[NAME='TP_11.01.03']/VALUE]]></XPATH>
      </FIELD>
      <FIELD type="AdditionalFields" label="TP_11.01.08" source-type="AdditionalFields">
        <TAG><![CDATA[#REGISTO:CA:TP_11.01.08#]]></TAG>
        <VALUE><![CDATA[TP_11.01.08]]></VALUE>
        <XPATH><![CDATA[/CARD/FIELDS/FIELD[NAME='TP_11.01.08']/VALUE]]></XPATH>
      </FIELD>
      <FIELD type="AdditionalFields" label="TP_11.01.09" source-type="AdditionalFields">
        <TAG><![CDATA[#REGISTO:CA:TP_11.01.09#]]></TAG>
        <VALUE><![CDATA[TP_11.01.09]]></VALUE>
        <XPATH><![CDATA[/CARD/FIELDS/FIELD[NAME='TP_11.01.09']/VALUE]]></XPATH>
      </FIELD>
      <FIELD type="AdditionalFields" label="TP_11.01.13" source-type="AdditionalFields">
        <TAG><![CDATA[#REGISTO:CA:TP_11.01.13#]]></TAG>
        <VALUE><![CDATA[TP_11.01.13]]></VALUE>
        <XPATH><![CDATA[/CARD/FIELDS/FIELD[NAME='TP_11.01.13']/VALUE]]></XPATH>
      </FIELD>
      <FIELD type="AdditionalFields" label="TP_11.01.19.02" source-type="AdditionalFields">
        <TAG><![CDATA[#REGISTO:CA:TP_11.01.19.02#]]></TAG>
        <VALUE><![CDATA[TP_11.01.19.02]]></VALUE>
        <XPATH><![CDATA[/CARD/FIELDS/FIELD[NAME='TP_11.01.19.02']/VALUE]]></XPATH>
      </FIELD>
      <FIELD type="AdditionalFields" label="TP_11.01.20.01" source-type="AdditionalFields">
        <TAG><![CDATA[#REGISTO:CA:TP_11.01.20.01#]]></TAG>
        <VALUE><![CDATA[TP_11.01.20.01]]></VALUE>
        <XPATH><![CDATA[/CARD/FIELDS/FIELD[NAME='TP_11.01.20.01']/VALUE]]></XPATH>
      </FIELD>
      <FIELD type="AdditionalFields" label="TP_11.01.20.02" source-type="AdditionalFields">
        <TAG><![CDATA[#REGISTO:CA:TP_11.01.20.02#]]></TAG>
        <VALUE><![CDATA[TP_11.01.20.02]]></VALUE>
        <XPATH><![CDATA[/CARD/FIELDS/FIELD[NAME='TP_11.01.20.02']/VALUE]]></XPATH>
      </FIELD>
      <FIELD type="AdditionalFields" label="TP_11.01.21.04" source-type="AdditionalFields">
        <TAG><![CDATA[#REGISTO:CA:TP_11.01.21.04#]]></TAG>
        <VALUE><![CDATA[TP_11.01.21.04]]></VALUE>
        <XPATH><![CDATA[/CARD/FIELDS/FIELD[NAME='TP_11.01.21.04']/VALUE]]></XPATH>
      </FIELD>
      <FIELD type="AdditionalFields" label="TP_11.02.22.02" source-type="AdditionalFields">
        <TAG><![CDATA[#REGISTO:CA:TP_11.02.22.02#]]></TAG>
        <VALUE><![CDATA[TP_11.02.22.02]]></VALUE>
        <XPATH><![CDATA[/CARD/FIELDS/FIELD[NAME='TP_11.02.22.02']/VALUE]]></XPATH>
      </FIELD>
      <FIELD type="AdditionalFields" label="TP_11.05.03" source-type="AdditionalFields">
        <TAG><![CDATA[#REGISTO:CA:TP_11.05.03#]]></TAG>
        <VALUE><![CDATA[TP_11.05.03]]></VALUE>
        <XPATH><![CDATA[/CARD/FIELDS/FIELD[NAME='TP_11.05.03']/VALUE]]></XPATH>
      </FIELD>
      <FIELD type="AdditionalFields" label="TP_11.05.07.03" source-type="AdditionalFields">
        <TAG><![CDATA[#REGISTO:CA:TP_11.05.07.03#]]></TAG>
        <VALUE><![CDATA[TP_11.05.07.03]]></VALUE>
        <XPATH><![CDATA[/CARD/FIELDS/FIELD[NAME='TP_11.05.07.03']/VALUE]]></XPATH>
      </FIELD>
      <FIELD type="AdditionalFields" label="Ano_Sem_Tri_Ref" source-type="AdditionalFields">
        <TAG><![CDATA[#REGISTO:CA:Ano_Sem_Tri_Ref#]]></TAG>
        <VALUE><![CDATA[Ano_Sem_Tri_Ref]]></VALUE>
        <XPATH><![CDATA[/CARD/FIELDS/FIELD[NAME='Ano_Sem_Tri_Ref']/VALUE]]></XPATH>
      </FIELD>
      <FIELD type="AdditionalFields" label="Dat/Ano" source-type="AdditionalFields">
        <TAG><![CDATA[#REGISTO:CA:Dat/Ano#]]></TAG>
        <VALUE><![CDATA[Dat/Ano]]></VALUE>
        <XPATH><![CDATA[/CARD/FIELDS/FIELD[NAME='Dat/Ano']/VALUE]]></XPATH>
      </FIELD>
      <FIELD type="AdditionalFields" label="Ref." source-type="AdditionalFields">
        <TAG><![CDATA[#REGISTO:CA:Ref.#]]></TAG>
        <VALUE><![CDATA[Ref.]]></VALUE>
        <XPATH><![CDATA[/CARD/FIELDS/FIELD[NAME='Ref.']/VALUE]]></XPATH>
      </FIELD>
      <FIELD type="AdditionalFields" label="UO/Dep" source-type="AdditionalFields">
        <TAG><![CDATA[#REGISTO:CA:UO/Dep#]]></TAG>
        <VALUE><![CDATA[UO/Dep]]></VALUE>
        <XPATH><![CDATA[/CARD/FIELDS/FIELD[NAME='UO/Dep']/VALUE]]></XPATH>
      </FIELD>
      <FIELD type="AdditionalFields" label="Tp_06.01.02" source-type="AdditionalFields">
        <TAG><![CDATA[#REGISTO:CA:Tp_06.01.02#]]></TAG>
        <VALUE><![CDATA[Tp_06.01.02]]></VALUE>
        <XPATH><![CDATA[/CARD/FIELDS/FIELD[NAME='Tp_06.01.02']/VALUE]]></XPATH>
      </FIELD>
      <FIELD type="AdditionalFields" label="Tp_04.01.02" source-type="AdditionalFields">
        <TAG><![CDATA[#REGISTO:CA:Tp_04.01.02#]]></TAG>
        <VALUE><![CDATA[Tp_04.01.02]]></VALUE>
        <XPATH><![CDATA[/CARD/FIELDS/FIELD[NAME='Tp_04.01.02']/VALUE]]></XPATH>
      </FIELD>
      <FIELD type="AdditionalFields" label="TP_15.02.01" source-type="AdditionalFields">
        <TAG><![CDATA[#REGISTO:CA:TP_15.02.01#]]></TAG>
        <VALUE><![CDATA[TP_15.02.01]]></VALUE>
        <XPATH><![CDATA[/CARD/FIELDS/FIELD[NAME='TP_15.02.01']/VALUE]]></XPATH>
      </FIELD>
      <FIELD type="AdditionalFields" label="TP_15.02.02" source-type="AdditionalFields">
        <TAG><![CDATA[#REGISTO:CA:TP_15.02.02#]]></TAG>
        <VALUE><![CDATA[TP_15.02.02]]></VALUE>
        <XPATH><![CDATA[/CARD/FIELDS/FIELD[NAME='TP_15.02.02']/VALUE]]></XPATH>
      </FIELD>
      <FIELD type="AdditionalFields" label="Resp_Equip_DARF" source-type="AdditionalFields">
        <TAG><![CDATA[#REGISTO:CA:Resp_Equip_DARF#]]></TAG>
        <VALUE><![CDATA[Resp_Equip_DARF]]></VALUE>
        <XPATH><![CDATA[/CARD/FIELDS/FIELD[NAME='Resp_Equip_DARF']/VALUE]]></XPATH>
      </FIELD>
      <FIELD type="AdditionalFields" label="Ent_Tipo" source-type="AdditionalFields">
        <TAG><![CDATA[#REGISTO:CA:Ent_Tipo#]]></TAG>
        <VALUE><![CDATA[Ent_Tipo]]></VALUE>
        <XPATH><![CDATA[/CARD/FIELDS/FIELD[NAME='Ent_Tipo']/VALUE]]></XPATH>
      </FIELD>
      <FIELD type="AdditionalFields" label="Ent_NIF" source-type="AdditionalFields">
        <TAG><![CDATA[#REGISTO:CA:Ent_NIF#]]></TAG>
        <VALUE><![CDATA[Ent_NIF]]></VALUE>
        <XPATH><![CDATA[/CARD/FIELDS/FIELD[NAME='Ent_NIF']/VALUE]]></XPATH>
      </FIELD>
      <FIELD type="AdditionalFields" label="Tecn_Resp_DARS" source-type="AdditionalFields">
        <TAG><![CDATA[#REGISTO:CA:Tecn_Resp_DARS#]]></TAG>
        <VALUE><![CDATA[Tecn_Resp_DARS]]></VALUE>
        <XPATH><![CDATA[/CARD/FIELDS/FIELD[NAME='Tecn_Resp_DARS']/VALUE]]></XPATH>
      </FIELD>
      <FIELD type="AdditionalFields" label="Al_Sancao_Prev" source-type="AdditionalFields">
        <TAG><![CDATA[#REGISTO:CA:Al_Sancao_Prev#]]></TAG>
        <VALUE><![CDATA[Al_Sancao_Prev]]></VALUE>
        <XPATH><![CDATA[/CARD/FIELDS/FIELD[NAME='Al_Sancao_Prev']/VALUE]]></XPATH>
      </FIELD>
      <FIELD type="AdditionalFields" label="Sal_Sancao_Prev" source-type="AdditionalFields">
        <TAG><![CDATA[#REGISTO:CA:Sal_Sancao_Prev#]]></TAG>
        <VALUE><![CDATA[Sal_Sancao_Prev]]></VALUE>
        <XPATH><![CDATA[/CARD/FIELDS/FIELD[NAME='Sal_Sancao_Prev']/VALUE]]></XPATH>
      </FIELD>
      <FIELD type="AdditionalFields" label="Pessoa_Colectiv" source-type="AdditionalFields">
        <TAG><![CDATA[#REGISTO:CA:Pessoa_Colectiv#]]></TAG>
        <VALUE><![CDATA[Pessoa_Colectiv]]></VALUE>
        <XPATH><![CDATA[/CARD/FIELDS/FIELD[NAME='Pessoa_Colectiv']/VALUE]]></XPATH>
      </FIELD>
      <FIELD type="AdditionalFields" label="Mandat_Arguido" source-type="AdditionalFields">
        <TAG><![CDATA[#REGISTO:CA:Mandat_Arguido#]]></TAG>
        <VALUE><![CDATA[Mandat_Arguido]]></VALUE>
        <XPATH><![CDATA[/CARD/FIELDS/FIELD[NAME='Mandat_Arguido']/VALUE]]></XPATH>
      </FIELD>
      <FIELD type="AdditionalFields" label="Tecnicos_DCM" source-type="AdditionalFields">
        <TAG><![CDATA[#REGISTO:CA:Tecnicos_DCM#]]></TAG>
        <VALUE><![CDATA[Tecnicos_DCM]]></VALUE>
        <XPATH><![CDATA[/CARD/FIELDS/FIELD[NAME='Tecnicos_DCM']/VALUE]]></XPATH>
      </FIELD>
      <FIELD type="AdditionalFields" label="N_Carta_CDI" source-type="AdditionalFields">
        <TAG><![CDATA[#REGISTO:CA:N_Carta_CDI#]]></TAG>
        <VALUE><![CDATA[N_Carta_CDI]]></VALUE>
        <XPATH><![CDATA[/CARD/FIELDS/FIELD[NAME='N_Carta_CDI']/VALUE]]></XPATH>
      </FIELD>
      <FIELD type="AdditionalFields" label="Tipo_Represent" source-type="AdditionalFields">
        <TAG><![CDATA[#REGISTO:CA:Tipo_Represent#]]></TAG>
        <VALUE><![CDATA[Tipo_Represent]]></VALUE>
        <XPATH><![CDATA[/CARD/FIELDS/FIELD[NAME='Tipo_Represent']/VALUE]]></XPATH>
      </FIELD>
      <FIELD type="AdditionalFields" label="Tecn_Resp_DDI" source-type="AdditionalFields">
        <TAG><![CDATA[#REGISTO:CA:Tecn_Resp_DDI#]]></TAG>
        <VALUE><![CDATA[Tecn_Resp_DDI]]></VALUE>
        <XPATH><![CDATA[/CARD/FIELDS/FIELD[NAME='Tecn_Resp_DDI']/VALUE]]></XPATH>
      </FIELD>
      <FIELD type="AdditionalFields" label="Ent_PNome" source-type="AdditionalFields">
        <TAG><![CDATA[#REGISTO:CA:Ent_PNome#]]></TAG>
        <VALUE><![CDATA[Ent_PNome]]></VALUE>
        <XPATH><![CDATA[/CARD/FIELDS/FIELD[NAME='Ent_PNome']/VALUE]]></XPATH>
      </FIELD>
      <FIELD type="AdditionalFields" label="Ent_PCod" source-type="AdditionalFields">
        <TAG><![CDATA[#REGISTO:CA:Ent_PCod#]]></TAG>
        <VALUE><![CDATA[Ent_PCod]]></VALUE>
        <XPATH><![CDATA[/CARD/FIELDS/FIELD[NAME='Ent_PCod']/VALUE]]></XPATH>
      </FIELD>
      <FIELD type="AdditionalFields" label="Ent_PNif" source-type="AdditionalFields">
        <TAG><![CDATA[#REGISTO:CA:Ent_PNif#]]></TAG>
        <VALUE><![CDATA[Ent_PNif]]></VALUE>
        <XPATH><![CDATA[/CARD/FIELDS/FIELD[NAME='Ent_PNif']/VALUE]]></XPATH>
      </FIELD>
      <FIELD type="AdditionalFields" label="Ent_PTipo" source-type="AdditionalFields">
        <TAG><![CDATA[#REGISTO:CA:Ent_PTipo#]]></TAG>
        <VALUE><![CDATA[Ent_PTipo]]></VALUE>
        <XPATH><![CDATA[/CARD/FIELDS/FIELD[NAME='Ent_PTipo']/VALUE]]></XPATH>
      </FIELD>
      <FIELD type="AdditionalFields" label="Dat_Autorizacao" source-type="AdditionalFields">
        <TAG><![CDATA[#REGISTO:CA:Dat_Autorizacao#]]></TAG>
        <VALUE><![CDATA[Dat_Autorizacao]]></VALUE>
        <XPATH><![CDATA[/CARD/FIELDS/FIELD[NAME='Dat_Autorizacao']/VALUE]]></XPATH>
      </FIELD>
      <FIELD type="AdditionalFields" label="Tempo_prsv" source-type="AdditionalFields">
        <TAG><![CDATA[#REGISTO:CA:Tempo_prsv#]]></TAG>
        <VALUE><![CDATA[Tempo_prsv]]></VALUE>
        <XPATH><![CDATA[/CARD/FIELDS/FIELD[NAME='Tempo_prsv']/VALUE]]></XPATH>
      </FIELD>
      <FIELD type="AdditionalFields" label="Dt_Autorizacao" source-type="AdditionalFields">
        <TAG><![CDATA[#REGISTO:CA:Dt_Autorizacao#]]></TAG>
        <VALUE><![CDATA[Dt_Autorizacao]]></VALUE>
        <XPATH><![CDATA[/CARD/FIELDS/FIELD[NAME='Dt_Autorizacao']/VALUE]]></XPATH>
      </FIELD>
      <FIELD type="AdditionalFields" label="Sem_efeito" source-type="AdditionalFields">
        <TAG><![CDATA[#REGISTO:CA:Sem_efeito#]]></TAG>
        <VALUE><![CDATA[Sem_efeito]]></VALUE>
        <XPATH><![CDATA[/CARD/FIELDS/FIELD[NAME='Sem_efeito']/VALUE]]></XPATH>
      </FIELD>
      <FIELD type="AdditionalFields" label="TAG" source-type="AdditionalFields">
        <TAG><![CDATA[#REGISTO:CA:TAG#]]></TAG>
        <VALUE><![CDATA[TAG]]></VALUE>
        <XPATH><![CDATA[/CARD/FIELDS/FIELD[NAME='TAG']/VALUE]]></XPATH>
      </FIELD>
      <FIELD type="AdditionalFields" label="TESTE" source-type="AdditionalFields">
        <TAG><![CDATA[#REGISTO:CA:TESTE#]]></TAG>
        <VALUE><![CDATA[TESTE]]></VALUE>
        <XPATH><![CDATA[/CARD/FIELDS/FIELD[NAME='TESTE']/VALUE]]></XPATH>
      </FIELD>
      <FIELD type="AdditionalFields" label="Tipo_Conta" source-type="AdditionalFields">
        <TAG><![CDATA[#REGISTO:CA:Tipo_Conta#]]></TAG>
        <VALUE><![CDATA[Tipo_Conta]]></VALUE>
        <XPATH><![CDATA[/CARD/FIELDS/FIELD[NAME='Tipo_Conta']/VALUE]]></XPATH>
      </FIELD>
      <FIELD type="AdditionalFields" label="Relevante" source-type="AdditionalFields">
        <TAG><![CDATA[#REGISTO:CA:Relevante#]]></TAG>
        <VALUE><![CDATA[Relevante]]></VALUE>
        <XPATH><![CDATA[/CARD/FIELDS/FIELD[NAME='Relevante']/VALUE]]></XPATH>
      </FIELD>
      <FIELD type="AdditionalFields" label="Documento_Papel" source-type="AdditionalFields">
        <TAG><![CDATA[#REGISTO:CA:Documento_Papel#]]></TAG>
        <VALUE><![CDATA[Documento_Papel]]></VALUE>
        <XPATH><![CDATA[/CARD/FIELDS/FIELD[NAME='Documento_Papel']/VALUE]]></XPATH>
      </FIELD>
      <FIELD type="AdditionalFields" label="Tipo_Acesso" source-type="AdditionalFields">
        <TAG><![CDATA[#REGISTO:CA:Tipo_Acesso#]]></TAG>
        <VALUE><![CDATA[Tipo_Acesso]]></VALUE>
        <XPATH><![CDATA[/CARD/FIELDS/FIELD[NAME='Tipo_Acesso']/VALUE]]></XPATH>
      </FIELD>
    </NODE>
  </NODE>
  <!-- END: Card Context -->
  <!-- BEGIN: Distribution Context -->
  <!-- END: Distribution Context -->
  <!-- BEGIN: Process Context -->
  <NODE label="Processo" replaceTest="/PROCESS" type="ContextProcess">
    <FIELD label="Nº de Processo">
      <TAG><![CDATA[#CONTEXTPROCESS:NUMBER#]]></TAG>
      <VALUE><![CDATA[Nº de Processo]]></VALUE>
      <XPATH><![CDATA[/PROCESS/@processKeyToString]]></XPATH>
    </FIELD>
    <FIELD label="Data de Abertura">
      <TAG><![CDATA[#CONTEXTPROCESS:OPEN_DATE#]]></TAG>
      <VALUE><![CDATA[Data de Abertura]]></VALUE>
      <XPATH><![CDATA[/PROCESS/GENERAL_DATA/CreatedOn]]></XPATH>
    </FIELD>
    <FIELD label="Data de Encerramento">
      <TAG><![CDATA[#CONTEXTPROCESS:CLOSE_DATE#]]></TAG>
      <VALUE><![CDATA[Data de Encerramento]]></VALUE>
      <XPATH><![CDATA[/PROCESS/GENERAL_DATA/ClosedOn]]></XPATH>
    </FIELD>
    <FIELD label="Assunto">
      <TAG><![CDATA[#CONTEXTPROCESS:SUBJECT#]]></TAG>
      <VALUE><![CDATA[Assunto]]></VALUE>
      <XPATH><![CDATA[/PROCESS/GENERAL_DATA/Subject]]></XPATH>
    </FIELD>
    <FIELD label="Observações">
      <TAG><![CDATA[#CONTEXTPROCESS:COMMENTS#]]></TAG>
      <VALUE><![CDATA[Observações]]></VALUE>
      <XPATH><![CDATA[/PROCESS/GENERAL_DATA/Comments]]></XPATH>
    </FIELD>
    <NODE label="Campos Adicionais..." isWindowSelector="true">
      <FIELD type="AdditionalFields" label="Custom_string" source-type="AdditionalFields">
        <TAG><![CDATA[#CONTEXTPROCESS:CA:Custom_string#]]></TAG>
        <VALUE><![CDATA[Custom_string]]></VALUE>
        <XPATH><![CDATA[/PROCESS/FIELDS/FIELD[NAME='Custom_string']/VALUE]]></XPATH>
      </FIELD>
      <FIELD type="AdditionalFields" label="Custom_data" source-type="AdditionalFields">
        <TAG><![CDATA[#CONTEXTPROCESS:CA:Custom_data#]]></TAG>
        <VALUE><![CDATA[Custom_data]]></VALUE>
        <XPATH><![CDATA[/PROCESS/FIELDS/FIELD[NAME='Custom_data']/VALUE]]></XPATH>
      </FIELD>
      <FIELD type="AdditionalFields" label="Custom_num" source-type="AdditionalFields">
        <TAG><![CDATA[#CONTEXTPROCESS:CA:Custom_num#]]></TAG>
        <VALUE><![CDATA[Custom_num]]></VALUE>
        <XPATH><![CDATA[/PROCESS/FIELDS/FIELD[NAME='Custom_num']/VALUE]]></XPATH>
      </FIELD>
      <FIELD type="AdditionalFields" label="Custom_bool" source-type="AdditionalFields">
        <TAG><![CDATA[#CONTEXTPROCESS:CA:Custom_bool#]]></TAG>
        <VALUE><![CDATA[Custom_bool]]></VALUE>
        <XPATH><![CDATA[/PROCESS/FIELDS/FIELD[NAME='Custom_bool']/VALUE]]></XPATH>
      </FIELD>
      <FIELD type="AdditionalFields" label="Custom_list" source-type="AdditionalFields">
        <TAG><![CDATA[#CONTEXTPROCESS:CA:Custom_list#]]></TAG>
        <VALUE><![CDATA[Custom_list]]></VALUE>
        <XPATH><![CDATA[/PROCESS/FIELDS/FIELD[NAME='Custom_list']/VALUE]]></XPATH>
      </FIELD>
      <FIELD type="AdditionalFields" label="Nome_remetente" source-type="AdditionalFields">
        <TAG><![CDATA[#CONTEXTPROCESS:CA:Nome_remetente#]]></TAG>
        <VALUE><![CDATA[Nome_remetente]]></VALUE>
        <XPATH><![CDATA[/PROCESS/FIELDS/FIELD[NAME='Nome_remetente']/VALUE]]></XPATH>
      </FIELD>
      <FIELD type="AdditionalFields" label="Destino_ISP" source-type="AdditionalFields">
        <TAG><![CDATA[#CONTEXTPROCESS:CA:Destino_ISP#]]></TAG>
        <VALUE><![CDATA[Destino_ISP]]></VALUE>
        <XPATH><![CDATA[/PROCESS/FIELDS/FIELD[NAME='Destino_ISP']/VALUE]]></XPATH>
      </FIELD>
      <FIELD type="AdditionalFields" label="CC_ISP" source-type="AdditionalFields">
        <TAG><![CDATA[#CONTEXTPROCESS:CA:CC_ISP#]]></TAG>
        <VALUE><![CDATA[CC_ISP]]></VALUE>
        <XPATH><![CDATA[/PROCESS/FIELDS/FIELD[NAME='CC_ISP']/VALUE]]></XPATH>
      </FIELD>
      <FIELD type="AdditionalFields" label="N_Serie" source-type="AdditionalFields">
        <TAG><![CDATA[#CONTEXTPROCESS:CA:N_Serie#]]></TAG>
        <VALUE><![CDATA[N_Serie]]></VALUE>
        <XPATH><![CDATA[/PROCESS/FIELDS/FIELD[NAME='N_Serie']/VALUE]]></XPATH>
      </FIELD>
      <FIELD type="AdditionalFields" label="Pasta_arquivo" source-type="AdditionalFields">
        <TAG><![CDATA[#CONTEXTPROCESS:CA:Pasta_arquivo#]]></TAG>
        <VALUE><![CDATA[Pasta_arquivo]]></VALUE>
        <XPATH><![CDATA[/PROCESS/FIELDS/FIELD[NAME='Pasta_arquivo']/VALUE]]></XPATH>
      </FIELD>
      <FIELD type="AdditionalFields" label="N_factura" source-type="AdditionalFields">
        <TAG><![CDATA[#CONTEXTPROCESS:CA:N_factura#]]></TAG>
        <VALUE><![CDATA[N_factura]]></VALUE>
        <XPATH><![CDATA[/PROCESS/FIELDS/FIELD[NAME='N_factura']/VALUE]]></XPATH>
      </FIELD>
      <FIELD type="AdditionalFields" label="Data_emissao" source-type="AdditionalFields">
        <TAG><![CDATA[#CONTEXTPROCESS:CA:Data_emissao#]]></TAG>
        <VALUE><![CDATA[Data_emissao]]></VALUE>
        <XPATH><![CDATA[/PROCESS/FIELDS/FIELD[NAME='Data_emissao']/VALUE]]></XPATH>
      </FIELD>
      <FIELD type="AdditionalFields" label="Nome_fornecedor" source-type="AdditionalFields">
        <TAG><![CDATA[#CONTEXTPROCESS:CA:Nome_fornecedor#]]></TAG>
        <VALUE><![CDATA[Nome_fornecedor]]></VALUE>
        <XPATH><![CDATA[/PROCESS/FIELDS/FIELD[NAME='Nome_fornecedor']/VALUE]]></XPATH>
      </FIELD>
      <FIELD type="AdditionalFields" label="Valor_total" source-type="AdditionalFields">
        <TAG><![CDATA[#CONTEXTPROCESS:CA:Valor_total#]]></TAG>
        <VALUE><![CDATA[Valor_total]]></VALUE>
        <XPATH><![CDATA[/PROCESS/FIELDS/FIELD[NAME='Valor_total']/VALUE]]></XPATH>
      </FIELD>
      <FIELD type="AdditionalFields" label="Entidade_destin" source-type="AdditionalFields">
        <TAG><![CDATA[#CONTEXTPROCESS:CA:Entidade_destin#]]></TAG>
        <VALUE><![CDATA[Entidade_destin]]></VALUE>
        <XPATH><![CDATA[/PROCESS/FIELDS/FIELD[NAME='Entidade_destin']/VALUE]]></XPATH>
      </FIELD>
      <FIELD type="AdditionalFields" label="Origem_ISP" source-type="AdditionalFields">
        <TAG><![CDATA[#CONTEXTPROCESS:CA:Origem_ISP#]]></TAG>
        <VALUE><![CDATA[Origem_ISP]]></VALUE>
        <XPATH><![CDATA[/PROCESS/FIELDS/FIELD[NAME='Origem_ISP']/VALUE]]></XPATH>
      </FIELD>
      <FIELD type="AdditionalFields" label="Tipo_prodservic" source-type="AdditionalFields">
        <TAG><![CDATA[#CONTEXTPROCESS:CA:Tipo_prodservic#]]></TAG>
        <VALUE><![CDATA[Tipo_prodservic]]></VALUE>
        <XPATH><![CDATA[/PROCESS/FIELDS/FIELD[NAME='Tipo_prodservic']/VALUE]]></XPATH>
      </FIELD>
      <FIELD type="AdditionalFields" label="Nome_orgaocomun" source-type="AdditionalFields">
        <TAG><![CDATA[#CONTEXTPROCESS:CA:Nome_orgaocomun#]]></TAG>
        <VALUE><![CDATA[Nome_orgaocomun]]></VALUE>
        <XPATH><![CDATA[/PROCESS/FIELDS/FIELD[NAME='Nome_orgaocomun']/VALUE]]></XPATH>
      </FIELD>
      <FIELD type="AdditionalFields" label="Tipo_Notinf" source-type="AdditionalFields">
        <TAG><![CDATA[#CONTEXTPROCESS:CA:Tipo_Notinf#]]></TAG>
        <VALUE><![CDATA[Tipo_Notinf]]></VALUE>
        <XPATH><![CDATA[/PROCESS/FIELDS/FIELD[NAME='Tipo_Notinf']/VALUE]]></XPATH>
      </FIELD>
      <FIELD type="AdditionalFields" label="Data_conf" source-type="AdditionalFields">
        <TAG><![CDATA[#CONTEXTPROCESS:CA:Data_conf#]]></TAG>
        <VALUE><![CDATA[Data_conf]]></VALUE>
        <XPATH><![CDATA[/PROCESS/FIELDS/FIELD[NAME='Data_conf']/VALUE]]></XPATH>
      </FIELD>
      <FIELD type="AdditionalFields" label="Local_conf" source-type="AdditionalFields">
        <TAG><![CDATA[#CONTEXTPROCESS:CA:Local_conf#]]></TAG>
        <VALUE><![CDATA[Local_conf]]></VALUE>
        <XPATH><![CDATA[/PROCESS/FIELDS/FIELD[NAME='Local_conf']/VALUE]]></XPATH>
      </FIELD>
      <FIELD type="AdditionalFields" label="Tipo_evento" source-type="AdditionalFields">
        <TAG><![CDATA[#CONTEXTPROCESS:CA:Tipo_evento#]]></TAG>
        <VALUE><![CDATA[Tipo_evento]]></VALUE>
        <XPATH><![CDATA[/PROCESS/FIELDS/FIELD[NAME='Tipo_evento']/VALUE]]></XPATH>
      </FIELD>
      <FIELD type="AdditionalFields" label="Local_evento" source-type="AdditionalFields">
        <TAG><![CDATA[#CONTEXTPROCESS:CA:Local_evento#]]></TAG>
        <VALUE><![CDATA[Local_evento]]></VALUE>
        <XPATH><![CDATA[/PROCESS/FIELDS/FIELD[NAME='Local_evento']/VALUE]]></XPATH>
      </FIELD>
      <FIELD type="AdditionalFields" label="Data_aberevento" source-type="AdditionalFields">
        <TAG><![CDATA[#CONTEXTPROCESS:CA:Data_aberevento#]]></TAG>
        <VALUE><![CDATA[Data_aberevento]]></VALUE>
        <XPATH><![CDATA[/PROCESS/FIELDS/FIELD[NAME='Data_aberevento']/VALUE]]></XPATH>
      </FIELD>
      <FIELD type="AdditionalFields" label="Data_fimevento" source-type="AdditionalFields">
        <TAG><![CDATA[#CONTEXTPROCESS:CA:Data_fimevento#]]></TAG>
        <VALUE><![CDATA[Data_fimevento]]></VALUE>
        <XPATH><![CDATA[/PROCESS/FIELDS/FIELD[NAME='Data_fimevento']/VALUE]]></XPATH>
      </FIELD>
      <FIELD type="AdditionalFields" label="tipo_fluxo" source-type="AdditionalFields">
        <TAG><![CDATA[#CONTEXTPROCESS:CA:tipo_fluxo#]]></TAG>
        <VALUE><![CDATA[tipo_fluxo]]></VALUE>
        <XPATH><![CDATA[/PROCESS/FIELDS/FIELD[NAME='tipo_fluxo']/VALUE]]></XPATH>
      </FIELD>
      <FIELD type="AdditionalFields" label="Referencia_ISP" source-type="AdditionalFields">
        <TAG><![CDATA[#CONTEXTPROCESS:CA:Referencia_ISP#]]></TAG>
        <VALUE><![CDATA[Referencia_ISP]]></VALUE>
        <XPATH><![CDATA[/PROCESS/FIELDS/FIELD[NAME='Referencia_ISP']/VALUE]]></XPATH>
      </FIELD>
      <FIELD type="AdditionalFields" label="PID" source-type="AdditionalFields">
        <TAG><![CDATA[#CONTEXTPROCESS:CA:PID#]]></TAG>
        <VALUE><![CDATA[PID]]></VALUE>
        <XPATH><![CDATA[/PROCESS/FIELDS/FIELD[NAME='PID']/VALUE]]></XPATH>
      </FIELD>
      <FIELD type="AdditionalFields" label="Tipo_documento" source-type="AdditionalFields">
        <TAG><![CDATA[#CONTEXTPROCESS:CA:Tipo_documento#]]></TAG>
        <VALUE><![CDATA[Tipo_documento]]></VALUE>
        <XPATH><![CDATA[/PROCESS/FIELDS/FIELD[NAME='Tipo_documento']/VALUE]]></XPATH>
      </FIELD>
      <FIELD type="AdditionalFields" label="DIGITALIZ_POR" source-type="AdditionalFields">
        <TAG><![CDATA[#CONTEXTPROCESS:CA:DIGITALIZ_POR#]]></TAG>
        <VALUE><![CDATA[DIGITALIZ_POR]]></VALUE>
        <XPATH><![CDATA[/PROCESS/FIELDS/FIELD[NAME='DIGITALIZ_POR']/VALUE]]></XPATH>
      </FIELD>
      <FIELD type="AdditionalFields" label="VALIDADO_POR" source-type="AdditionalFields">
        <TAG><![CDATA[#CONTEXTPROCESS:CA:VALIDADO_POR#]]></TAG>
        <VALUE><![CDATA[VALIDADO_POR]]></VALUE>
        <XPATH><![CDATA[/PROCESS/FIELDS/FIELD[NAME='VALIDADO_POR']/VALUE]]></XPATH>
      </FIELD>
      <FIELD type="AdditionalFields" label="DATA_DIGITALIZ" source-type="AdditionalFields">
        <TAG><![CDATA[#CONTEXTPROCESS:CA:DATA_DIGITALIZ#]]></TAG>
        <VALUE><![CDATA[DATA_DIGITALIZ]]></VALUE>
        <XPATH><![CDATA[/PROCESS/FIELDS/FIELD[NAME='DATA_DIGITALIZ']/VALUE]]></XPATH>
      </FIELD>
      <FIELD type="AdditionalFields" label="DATA_VALIDACAO" source-type="AdditionalFields">
        <TAG><![CDATA[#CONTEXTPROCESS:CA:DATA_VALIDACAO#]]></TAG>
        <VALUE><![CDATA[DATA_VALIDACAO]]></VALUE>
        <XPATH><![CDATA[/PROCESS/FIELDS/FIELD[NAME='DATA_VALIDACAO']/VALUE]]></XPATH>
      </FIELD>
      <FIELD type="AdditionalFields" label="Documento_DCC" source-type="AdditionalFields">
        <TAG><![CDATA[#CONTEXTPROCESS:CA:Documento_DCC#]]></TAG>
        <VALUE><![CDATA[Documento_DCC]]></VALUE>
        <XPATH><![CDATA[/PROCESS/FIELDS/FIELD[NAME='Documento_DCC']/VALUE]]></XPATH>
      </FIELD>
      <FIELD type="AdditionalFields" label="Ent_Processos" source-type="AdditionalFields">
        <TAG><![CDATA[#CONTEXTPROCESS:CA:Ent_Processos#]]></TAG>
        <VALUE><![CDATA[Ent_Processos]]></VALUE>
        <XPATH><![CDATA[/PROCESS/FIELDS/FIELD[NAME='Ent_Processos']/VALUE]]></XPATH>
      </FIELD>
      <FIELD type="AdditionalFields" label="Nome_entidade" source-type="AdditionalFields">
        <TAG><![CDATA[#CONTEXTPROCESS:CA:Nome_entidade#]]></TAG>
        <VALUE><![CDATA[Nome_entidade]]></VALUE>
        <XPATH><![CDATA[/PROCESS/FIELDS/FIELD[NAME='Nome_entidade']/VALUE]]></XPATH>
      </FIELD>
      <FIELD type="AdditionalFields" label="Data_pedido" source-type="AdditionalFields">
        <TAG><![CDATA[#CONTEXTPROCESS:CA:Data_pedido#]]></TAG>
        <VALUE><![CDATA[Data_pedido]]></VALUE>
        <XPATH><![CDATA[/PROCESS/FIELDS/FIELD[NAME='Data_pedido']/VALUE]]></XPATH>
      </FIELD>
      <FIELD type="AdditionalFields" label="Tipo_distrib" source-type="AdditionalFields">
        <TAG><![CDATA[#CONTEXTPROCESS:CA:Tipo_distrib#]]></TAG>
        <VALUE><![CDATA[Tipo_distrib]]></VALUE>
        <XPATH><![CDATA[/PROCESS/FIELDS/FIELD[NAME='Tipo_distrib']/VALUE]]></XPATH>
      </FIELD>
      <FIELD type="AdditionalFields" label="Tipo_destinatar" source-type="AdditionalFields">
        <TAG><![CDATA[#CONTEXTPROCESS:CA:Tipo_destinatar#]]></TAG>
        <VALUE><![CDATA[Tipo_destinatar]]></VALUE>
        <XPATH><![CDATA[/PROCESS/FIELDS/FIELD[NAME='Tipo_destinatar']/VALUE]]></XPATH>
      </FIELD>
      <FIELD type="AdditionalFields" label="N_doc_distrib" source-type="AdditionalFields">
        <TAG><![CDATA[#CONTEXTPROCESS:CA:N_doc_distrib#]]></TAG>
        <VALUE><![CDATA[N_doc_distrib]]></VALUE>
        <XPATH><![CDATA[/PROCESS/FIELDS/FIELD[NAME='N_doc_distrib']/VALUE]]></XPATH>
      </FIELD>
      <FIELD type="AdditionalFields" label="Data_distrib" source-type="AdditionalFields">
        <TAG><![CDATA[#CONTEXTPROCESS:CA:Data_distrib#]]></TAG>
        <VALUE><![CDATA[Data_distrib]]></VALUE>
        <XPATH><![CDATA[/PROCESS/FIELDS/FIELD[NAME='Data_distrib']/VALUE]]></XPATH>
      </FIELD>
      <FIELD type="AdditionalFields" label="Morada_remetent" source-type="AdditionalFields">
        <TAG><![CDATA[#CONTEXTPROCESS:CA:Morada_remetent#]]></TAG>
        <VALUE><![CDATA[Morada_remetent]]></VALUE>
        <XPATH><![CDATA[/PROCESS/FIELDS/FIELD[NAME='Morada_remetent']/VALUE]]></XPATH>
      </FIELD>
      <FIELD type="AdditionalFields" label="Codigo_Postal_3" source-type="AdditionalFields">
        <TAG><![CDATA[#CONTEXTPROCESS:CA:Codigo_Postal_3#]]></TAG>
        <VALUE><![CDATA[Codigo_Postal_3]]></VALUE>
        <XPATH><![CDATA[/PROCESS/FIELDS/FIELD[NAME='Codigo_Postal_3']/VALUE]]></XPATH>
      </FIELD>
      <FIELD type="AdditionalFields" label="Codigo_Postal_4" source-type="AdditionalFields">
        <TAG><![CDATA[#CONTEXTPROCESS:CA:Codigo_Postal_4#]]></TAG>
        <VALUE><![CDATA[Codigo_Postal_4]]></VALUE>
        <XPATH><![CDATA[/PROCESS/FIELDS/FIELD[NAME='Codigo_Postal_4']/VALUE]]></XPATH>
      </FIELD>
      <FIELD type="AdditionalFields" label="Localidade" source-type="AdditionalFields">
        <TAG><![CDATA[#CONTEXTPROCESS:CA:Localidade#]]></TAG>
        <VALUE><![CDATA[Localidade]]></VALUE>
        <XPATH><![CDATA[/PROCESS/FIELDS/FIELD[NAME='Localidade']/VALUE]]></XPATH>
      </FIELD>
      <FIELD type="AdditionalFields" label="Nom_Entidade" source-type="AdditionalFields">
        <TAG><![CDATA[#CONTEXTPROCESS:CA:Nom_Entidade#]]></TAG>
        <VALUE><![CDATA[Nom_Entidade]]></VALUE>
        <XPATH><![CDATA[/PROCESS/FIELDS/FIELD[NAME='Nom_Entidade']/VALUE]]></XPATH>
      </FIELD>
      <FIELD type="AdditionalFields" label="Ano_rec" source-type="AdditionalFields">
        <TAG><![CDATA[#CONTEXTPROCESS:CA:Ano_rec#]]></TAG>
        <VALUE><![CDATA[Ano_rec]]></VALUE>
        <XPATH><![CDATA[/PROCESS/FIELDS/FIELD[NAME='Ano_rec']/VALUE]]></XPATH>
      </FIELD>
      <FIELD type="AdditionalFields" label="Area" source-type="AdditionalFields">
        <TAG><![CDATA[#CONTEXTPROCESS:CA:Area#]]></TAG>
        <VALUE><![CDATA[Area]]></VALUE>
        <XPATH><![CDATA[/PROCESS/FIELDS/FIELD[NAME='Area']/VALUE]]></XPATH>
      </FIELD>
      <FIELD type="AdditionalFields" label="Assunto_DCM" source-type="AdditionalFields">
        <TAG><![CDATA[#CONTEXTPROCESS:CA:Assunto_DCM#]]></TAG>
        <VALUE><![CDATA[Assunto_DCM]]></VALUE>
        <XPATH><![CDATA[/PROCESS/FIELDS/FIELD[NAME='Assunto_DCM']/VALUE]]></XPATH>
      </FIELD>
      <FIELD type="AdditionalFields" label="Autor" source-type="AdditionalFields">
        <TAG><![CDATA[#CONTEXTPROCESS:CA:Autor#]]></TAG>
        <VALUE><![CDATA[Autor]]></VALUE>
        <XPATH><![CDATA[/PROCESS/FIELDS/FIELD[NAME='Autor']/VALUE]]></XPATH>
      </FIELD>
      <FIELD type="AdditionalFields" label="Colaborador" source-type="AdditionalFields">
        <TAG><![CDATA[#CONTEXTPROCESS:CA:Colaborador#]]></TAG>
        <VALUE><![CDATA[Colaborador]]></VALUE>
        <XPATH><![CDATA[/PROCESS/FIELDS/FIELD[NAME='Colaborador']/VALUE]]></XPATH>
      </FIELD>
      <FIELD type="AdditionalFields" label="UO" source-type="AdditionalFields">
        <TAG><![CDATA[#CONTEXTPROCESS:CA:UO#]]></TAG>
        <VALUE><![CDATA[UO]]></VALUE>
        <XPATH><![CDATA[/PROCESS/FIELDS/FIELD[NAME='UO']/VALUE]]></XPATH>
      </FIELD>
      <FIELD type="AdditionalFields" label="Ativ_Ramo" source-type="AdditionalFields">
        <TAG><![CDATA[#CONTEXTPROCESS:CA:Ativ_Ramo#]]></TAG>
        <VALUE><![CDATA[Ativ_Ramo]]></VALUE>
        <XPATH><![CDATA[/PROCESS/FIELDS/FIELD[NAME='Ativ_Ramo']/VALUE]]></XPATH>
      </FIELD>
      <FIELD type="AdditionalFields" label="Coordenador" source-type="AdditionalFields">
        <TAG><![CDATA[#CONTEXTPROCESS:CA:Coordenador#]]></TAG>
        <VALUE><![CDATA[Coordenador]]></VALUE>
        <XPATH><![CDATA[/PROCESS/FIELDS/FIELD[NAME='Coordenador']/VALUE]]></XPATH>
      </FIELD>
      <FIELD type="AdditionalFields" label="Coordenador_G" source-type="AdditionalFields">
        <TAG><![CDATA[#CONTEXTPROCESS:CA:Coordenador_G#]]></TAG>
        <VALUE><![CDATA[Coordenador_G]]></VALUE>
        <XPATH><![CDATA[/PROCESS/FIELDS/FIELD[NAME='Coordenador_G']/VALUE]]></XPATH>
      </FIELD>
      <FIELD type="AdditionalFields" label="Data_Reuniao" source-type="AdditionalFields">
        <TAG><![CDATA[#CONTEXTPROCESS:CA:Data_Reuniao#]]></TAG>
        <VALUE><![CDATA[Data_Reuniao]]></VALUE>
        <XPATH><![CDATA[/PROCESS/FIELDS/FIELD[NAME='Data_Reuniao']/VALUE]]></XPATH>
      </FIELD>
      <FIELD type="AdditionalFields" label="Dec_Fav_Rec" source-type="AdditionalFields">
        <TAG><![CDATA[#CONTEXTPROCESS:CA:Dec_Fav_Rec#]]></TAG>
        <VALUE><![CDATA[Dec_Fav_Rec]]></VALUE>
        <XPATH><![CDATA[/PROCESS/FIELDS/FIELD[NAME='Dec_Fav_Rec']/VALUE]]></XPATH>
      </FIELD>
      <FIELD type="AdditionalFields" label="Desig_Public" source-type="AdditionalFields">
        <TAG><![CDATA[#CONTEXTPROCESS:CA:Desig_Public#]]></TAG>
        <VALUE><![CDATA[Desig_Public]]></VALUE>
        <XPATH><![CDATA[/PROCESS/FIELDS/FIELD[NAME='Desig_Public']/VALUE]]></XPATH>
      </FIELD>
      <FIELD type="AdditionalFields" label="Destino" source-type="AdditionalFields">
        <TAG><![CDATA[#CONTEXTPROCESS:CA:Destino#]]></TAG>
        <VALUE><![CDATA[Destino]]></VALUE>
        <XPATH><![CDATA[/PROCESS/FIELDS/FIELD[NAME='Destino']/VALUE]]></XPATH>
      </FIELD>
      <FIELD type="AdditionalFields" label="Distribuicao" source-type="AdditionalFields">
        <TAG><![CDATA[#CONTEXTPROCESS:CA:Distribuicao#]]></TAG>
        <VALUE><![CDATA[Distribuicao]]></VALUE>
        <XPATH><![CDATA[/PROCESS/FIELDS/FIELD[NAME='Distribuicao']/VALUE]]></XPATH>
      </FIELD>
      <FIELD type="AdditionalFields" label="Dt_env_resp" source-type="AdditionalFields">
        <TAG><![CDATA[#CONTEXTPROCESS:CA:Dt_env_resp#]]></TAG>
        <VALUE><![CDATA[Dt_env_resp]]></VALUE>
        <XPATH><![CDATA[/PROCESS/FIELDS/FIELD[NAME='Dt_env_resp']/VALUE]]></XPATH>
      </FIELD>
      <FIELD type="AdditionalFields" label="Dt_lim_resp" source-type="AdditionalFields">
        <TAG><![CDATA[#CONTEXTPROCESS:CA:Dt_lim_resp#]]></TAG>
        <VALUE><![CDATA[Dt_lim_resp]]></VALUE>
        <XPATH><![CDATA[/PROCESS/FIELDS/FIELD[NAME='Dt_lim_resp']/VALUE]]></XPATH>
      </FIELD>
      <FIELD type="AdditionalFields" label="Dt_v_final" source-type="AdditionalFields">
        <TAG><![CDATA[#CONTEXTPROCESS:CA:Dt_v_final#]]></TAG>
        <VALUE><![CDATA[Dt_v_final]]></VALUE>
        <XPATH><![CDATA[/PROCESS/FIELDS/FIELD[NAME='Dt_v_final']/VALUE]]></XPATH>
      </FIELD>
      <FIELD type="AdditionalFields" label="Ent_Visada" source-type="AdditionalFields">
        <TAG><![CDATA[#CONTEXTPROCESS:CA:Ent_Visada#]]></TAG>
        <VALUE><![CDATA[Ent_Visada]]></VALUE>
        <XPATH><![CDATA[/PROCESS/FIELDS/FIELD[NAME='Ent_Visada']/VALUE]]></XPATH>
      </FIELD>
      <FIELD type="AdditionalFields" label="Env_Proced" source-type="AdditionalFields">
        <TAG><![CDATA[#CONTEXTPROCESS:CA:Env_Proced#]]></TAG>
        <VALUE><![CDATA[Env_Proced]]></VALUE>
        <XPATH><![CDATA[/PROCESS/FIELDS/FIELD[NAME='Env_Proced']/VALUE]]></XPATH>
      </FIELD>
      <FIELD type="AdditionalFields" label="Form_Tratam" source-type="AdditionalFields">
        <TAG><![CDATA[#CONTEXTPROCESS:CA:Form_Tratam#]]></TAG>
        <VALUE><![CDATA[Form_Tratam]]></VALUE>
        <XPATH><![CDATA[/PROCESS/FIELDS/FIELD[NAME='Form_Tratam']/VALUE]]></XPATH>
      </FIELD>
      <FIELD type="AdditionalFields" label="Local" source-type="AdditionalFields">
        <TAG><![CDATA[#CONTEXTPROCESS:CA:Local#]]></TAG>
        <VALUE><![CDATA[Local]]></VALUE>
        <XPATH><![CDATA[/PROCESS/FIELDS/FIELD[NAME='Local']/VALUE]]></XPATH>
      </FIELD>
      <FIELD type="AdditionalFields" label="N_Casos" source-type="AdditionalFields">
        <TAG><![CDATA[#CONTEXTPROCESS:CA:N_Casos#]]></TAG>
        <VALUE><![CDATA[N_Casos]]></VALUE>
        <XPATH><![CDATA[/PROCESS/FIELDS/FIELD[NAME='N_Casos']/VALUE]]></XPATH>
      </FIELD>
      <FIELD type="AdditionalFields" label="N_Circular" source-type="AdditionalFields">
        <TAG><![CDATA[#CONTEXTPROCESS:CA:N_Circular#]]></TAG>
        <VALUE><![CDATA[N_Circular]]></VALUE>
        <XPATH><![CDATA[/PROCESS/FIELDS/FIELD[NAME='N_Circular']/VALUE]]></XPATH>
      </FIELD>
      <FIELD type="AdditionalFields" label="N_Con_Pub" source-type="AdditionalFields">
        <TAG><![CDATA[#CONTEXTPROCESS:CA:N_Con_Pub#]]></TAG>
        <VALUE><![CDATA[N_Con_Pub]]></VALUE>
        <XPATH><![CDATA[/PROCESS/FIELDS/FIELD[NAME='N_Con_Pub']/VALUE]]></XPATH>
      </FIELD>
      <FIELD type="AdditionalFields" label="N_N_Regulam" source-type="AdditionalFields">
        <TAG><![CDATA[#CONTEXTPROCESS:CA:N_N_Regulam#]]></TAG>
        <VALUE><![CDATA[N_N_Regulam]]></VALUE>
        <XPATH><![CDATA[/PROCESS/FIELDS/FIELD[NAME='N_N_Regulam']/VALUE]]></XPATH>
      </FIELD>
      <FIELD type="AdditionalFields" label="Nc_Rv_Procd" source-type="AdditionalFields">
        <TAG><![CDATA[#CONTEXTPROCESS:CA:Nc_Rv_Procd#]]></TAG>
        <VALUE><![CDATA[Nc_Rv_Procd]]></VALUE>
        <XPATH><![CDATA[/PROCESS/FIELDS/FIELD[NAME='Nc_Rv_Procd']/VALUE]]></XPATH>
      </FIELD>
      <FIELD type="AdditionalFields" label="Num_P_Leg" source-type="AdditionalFields">
        <TAG><![CDATA[#CONTEXTPROCESS:CA:Num_P_Leg#]]></TAG>
        <VALUE><![CDATA[Num_P_Leg]]></VALUE>
        <XPATH><![CDATA[/PROCESS/FIELDS/FIELD[NAME='Num_P_Leg']/VALUE]]></XPATH>
      </FIELD>
      <FIELD type="AdditionalFields" label="Num_Processo" source-type="AdditionalFields">
        <TAG><![CDATA[#CONTEXTPROCESS:CA:Num_Processo#]]></TAG>
        <VALUE><![CDATA[Num_Processo]]></VALUE>
        <XPATH><![CDATA[/PROCESS/FIELDS/FIELD[NAME='Num_Processo']/VALUE]]></XPATH>
      </FIELD>
      <FIELD type="AdditionalFields" label="Num_Ref_Viag" source-type="AdditionalFields">
        <TAG><![CDATA[#CONTEXTPROCESS:CA:Num_Ref_Viag#]]></TAG>
        <VALUE><![CDATA[Num_Ref_Viag]]></VALUE>
        <XPATH><![CDATA[/PROCESS/FIELDS/FIELD[NAME='Num_Ref_Viag']/VALUE]]></XPATH>
      </FIELD>
      <FIELD type="AdditionalFields" label="Ord_Jur_C" source-type="AdditionalFields">
        <TAG><![CDATA[#CONTEXTPROCESS:CA:Ord_Jur_C#]]></TAG>
        <VALUE><![CDATA[Ord_Jur_C]]></VALUE>
        <XPATH><![CDATA[/PROCESS/FIELDS/FIELD[NAME='Ord_Jur_C']/VALUE]]></XPATH>
      </FIELD>
      <FIELD type="AdditionalFields" label="Orig_Extern" source-type="AdditionalFields">
        <TAG><![CDATA[#CONTEXTPROCESS:CA:Orig_Extern#]]></TAG>
        <VALUE><![CDATA[Orig_Extern]]></VALUE>
        <XPATH><![CDATA[/PROCESS/FIELDS/FIELD[NAME='Orig_Extern']/VALUE]]></XPATH>
      </FIELD>
      <FIELD type="AdditionalFields" label="Origem" source-type="AdditionalFields">
        <TAG><![CDATA[#CONTEXTPROCESS:CA:Origem#]]></TAG>
        <VALUE><![CDATA[Origem]]></VALUE>
        <XPATH><![CDATA[/PROCESS/FIELDS/FIELD[NAME='Origem']/VALUE]]></XPATH>
      </FIELD>
      <FIELD type="AdditionalFields" label="Origem_Int" source-type="AdditionalFields">
        <TAG><![CDATA[#CONTEXTPROCESS:CA:Origem_Int#]]></TAG>
        <VALUE><![CDATA[Origem_Int]]></VALUE>
        <XPATH><![CDATA[/PROCESS/FIELDS/FIELD[NAME='Origem_Int']/VALUE]]></XPATH>
      </FIELD>
      <FIELD type="AdditionalFields" label="Partes" source-type="AdditionalFields">
        <TAG><![CDATA[#CONTEXTPROCESS:CA:Partes#]]></TAG>
        <VALUE><![CDATA[Partes]]></VALUE>
        <XPATH><![CDATA[/PROCESS/FIELDS/FIELD[NAME='Partes']/VALUE]]></XPATH>
      </FIELD>
      <FIELD type="AdditionalFields" label="Ponto_Sit" source-type="AdditionalFields">
        <TAG><![CDATA[#CONTEXTPROCESS:CA:Ponto_Sit#]]></TAG>
        <VALUE><![CDATA[Ponto_Sit]]></VALUE>
        <XPATH><![CDATA[/PROCESS/FIELDS/FIELD[NAME='Ponto_Sit']/VALUE]]></XPATH>
      </FIELD>
      <FIELD type="AdditionalFields" label="Prioridade" source-type="AdditionalFields">
        <TAG><![CDATA[#CONTEXTPROCESS:CA:Prioridade#]]></TAG>
        <VALUE><![CDATA[Prioridade]]></VALUE>
        <XPATH><![CDATA[/PROCESS/FIELDS/FIELD[NAME='Prioridade']/VALUE]]></XPATH>
      </FIELD>
      <FIELD type="AdditionalFields" label="Proc_Compl" source-type="AdditionalFields">
        <TAG><![CDATA[#CONTEXTPROCESS:CA:Proc_Compl#]]></TAG>
        <VALUE><![CDATA[Proc_Compl]]></VALUE>
        <XPATH><![CDATA[/PROCESS/FIELDS/FIELD[NAME='Proc_Compl']/VALUE]]></XPATH>
      </FIELD>
      <FIELD type="AdditionalFields" label="Ramo" source-type="AdditionalFields">
        <TAG><![CDATA[#CONTEXTPROCESS:CA:Ramo#]]></TAG>
        <VALUE><![CDATA[Ramo]]></VALUE>
        <XPATH><![CDATA[/PROCESS/FIELDS/FIELD[NAME='Ramo']/VALUE]]></XPATH>
      </FIELD>
      <FIELD type="AdditionalFields" label="Ref_Carta" source-type="AdditionalFields">
        <TAG><![CDATA[#CONTEXTPROCESS:CA:Ref_Carta#]]></TAG>
        <VALUE><![CDATA[Ref_Carta]]></VALUE>
        <XPATH><![CDATA[/PROCESS/FIELDS/FIELD[NAME='Ref_Carta']/VALUE]]></XPATH>
      </FIELD>
      <FIELD type="AdditionalFields" label="Ref_Int" source-type="AdditionalFields">
        <TAG><![CDATA[#CONTEXTPROCESS:CA:Ref_Int#]]></TAG>
        <VALUE><![CDATA[Ref_Int]]></VALUE>
        <XPATH><![CDATA[/PROCESS/FIELDS/FIELD[NAME='Ref_Int']/VALUE]]></XPATH>
      </FIELD>
      <FIELD type="AdditionalFields" label="Relator" source-type="AdditionalFields">
        <TAG><![CDATA[#CONTEXTPROCESS:CA:Relator#]]></TAG>
        <VALUE><![CDATA[Relator]]></VALUE>
        <XPATH><![CDATA[/PROCESS/FIELDS/FIELD[NAME='Relator']/VALUE]]></XPATH>
      </FIELD>
      <FIELD type="AdditionalFields" label="Resp_Equipa_DCM" source-type="AdditionalFields">
        <TAG><![CDATA[#CONTEXTPROCESS:CA:Resp_Equipa_DCM#]]></TAG>
        <VALUE><![CDATA[Resp_Equipa_DCM]]></VALUE>
        <XPATH><![CDATA[/PROCESS/FIELDS/FIELD[NAME='Resp_Equipa_DCM']/VALUE]]></XPATH>
      </FIELD>
      <FIELD type="AdditionalFields" label="Resultado" source-type="AdditionalFields">
        <TAG><![CDATA[#CONTEXTPROCESS:CA:Resultado#]]></TAG>
        <VALUE><![CDATA[Resultado]]></VALUE>
        <XPATH><![CDATA[/PROCESS/FIELDS/FIELD[NAME='Resultado']/VALUE]]></XPATH>
      </FIELD>
      <FIELD type="AdditionalFields" label="Seccao" source-type="AdditionalFields">
        <TAG><![CDATA[#CONTEXTPROCESS:CA:Seccao#]]></TAG>
        <VALUE><![CDATA[Seccao]]></VALUE>
        <XPATH><![CDATA[/PROCESS/FIELDS/FIELD[NAME='Seccao']/VALUE]]></XPATH>
      </FIELD>
      <FIELD type="AdditionalFields" label="Tema" source-type="AdditionalFields">
        <TAG><![CDATA[#CONTEXTPROCESS:CA:Tema#]]></TAG>
        <VALUE><![CDATA[Tema]]></VALUE>
        <XPATH><![CDATA[/PROCESS/FIELDS/FIELD[NAME='Tema']/VALUE]]></XPATH>
      </FIELD>
      <FIELD type="AdditionalFields" label="Tempo_vida" source-type="AdditionalFields">
        <TAG><![CDATA[#CONTEXTPROCESS:CA:Tempo_vida#]]></TAG>
        <VALUE><![CDATA[Tempo_vida]]></VALUE>
        <XPATH><![CDATA[/PROCESS/FIELDS/FIELD[NAME='Tempo_vida']/VALUE]]></XPATH>
      </FIELD>
      <FIELD type="AdditionalFields" label="Tipo_DCM" source-type="AdditionalFields">
        <TAG><![CDATA[#CONTEXTPROCESS:CA:Tipo_DCM#]]></TAG>
        <VALUE><![CDATA[Tipo_DCM]]></VALUE>
        <XPATH><![CDATA[/PROCESS/FIELDS/FIELD[NAME='Tipo_DCM']/VALUE]]></XPATH>
      </FIELD>
      <FIELD type="AdditionalFields" label="Tipo_Reuniao" source-type="AdditionalFields">
        <TAG><![CDATA[#CONTEXTPROCESS:CA:Tipo_Reuniao#]]></TAG>
        <VALUE><![CDATA[Tipo_Reuniao]]></VALUE>
        <XPATH><![CDATA[/PROCESS/FIELDS/FIELD[NAME='Tipo_Reuniao']/VALUE]]></XPATH>
      </FIELD>
      <FIELD type="AdditionalFields" label="Tipologia" source-type="AdditionalFields">
        <TAG><![CDATA[#CONTEXTPROCESS:CA:Tipologia#]]></TAG>
        <VALUE><![CDATA[Tipologia]]></VALUE>
        <XPATH><![CDATA[/PROCESS/FIELDS/FIELD[NAME='Tipologia']/VALUE]]></XPATH>
      </FIELD>
      <FIELD type="AdditionalFields" label="Tribunal" source-type="AdditionalFields">
        <TAG><![CDATA[#CONTEXTPROCESS:CA:Tribunal#]]></TAG>
        <VALUE><![CDATA[Tribunal]]></VALUE>
        <XPATH><![CDATA[/PROCESS/FIELDS/FIELD[NAME='Tribunal']/VALUE]]></XPATH>
      </FIELD>
      <FIELD type="AdditionalFields" label="Equipa_DSS" source-type="AdditionalFields">
        <TAG><![CDATA[#CONTEXTPROCESS:CA:Equipa_DSS#]]></TAG>
        <VALUE><![CDATA[Equipa_DSS]]></VALUE>
        <XPATH><![CDATA[/PROCESS/FIELDS/FIELD[NAME='Equipa_DSS']/VALUE]]></XPATH>
      </FIELD>
      <FIELD type="AdditionalFields" label="Equipa_DSF" source-type="AdditionalFields">
        <TAG><![CDATA[#CONTEXTPROCESS:CA:Equipa_DSF#]]></TAG>
        <VALUE><![CDATA[Equipa_DSF]]></VALUE>
        <XPATH><![CDATA[/PROCESS/FIELDS/FIELD[NAME='Equipa_DSF']/VALUE]]></XPATH>
      </FIELD>
      <FIELD type="AdditionalFields" label="Equipa_DCM" source-type="AdditionalFields">
        <TAG><![CDATA[#CONTEXTPROCESS:CA:Equipa_DCM#]]></TAG>
        <VALUE><![CDATA[Equipa_DCM]]></VALUE>
        <XPATH><![CDATA[/PROCESS/FIELDS/FIELD[NAME='Equipa_DCM']/VALUE]]></XPATH>
      </FIELD>
      <FIELD type="AdditionalFields" label="Resp_Equipa_DSS" source-type="AdditionalFields">
        <TAG><![CDATA[#CONTEXTPROCESS:CA:Resp_Equipa_DSS#]]></TAG>
        <VALUE><![CDATA[Resp_Equipa_DSS]]></VALUE>
        <XPATH><![CDATA[/PROCESS/FIELDS/FIELD[NAME='Resp_Equipa_DSS']/VALUE]]></XPATH>
      </FIELD>
      <FIELD type="AdditionalFields" label="Resp_Equipa_DSF" source-type="AdditionalFields">
        <TAG><![CDATA[#CONTEXTPROCESS:CA:Resp_Equipa_DSF#]]></TAG>
        <VALUE><![CDATA[Resp_Equipa_DSF]]></VALUE>
        <XPATH><![CDATA[/PROCESS/FIELDS/FIELD[NAME='Resp_Equipa_DSF']/VALUE]]></XPATH>
      </FIELD>
      <FIELD type="AdditionalFields" label="Ent_Nomes" source-type="AdditionalFields">
        <TAG><![CDATA[#CONTEXTPROCESS:CA:Ent_Nomes#]]></TAG>
        <VALUE><![CDATA[Ent_Nomes]]></VALUE>
        <XPATH><![CDATA[/PROCESS/FIELDS/FIELD[NAME='Ent_Nomes']/VALUE]]></XPATH>
      </FIELD>
      <FIELD type="AdditionalFields" label="Ent_Codigos" source-type="AdditionalFields">
        <TAG><![CDATA[#CONTEXTPROCESS:CA:Ent_Codigos#]]></TAG>
        <VALUE><![CDATA[Ent_Codigos]]></VALUE>
        <XPATH><![CDATA[/PROCESS/FIELDS/FIELD[NAME='Ent_Codigos']/VALUE]]></XPATH>
      </FIELD>
      <FIELD type="AdditionalFields" label="Atrib_Equipa" source-type="AdditionalFields">
        <TAG><![CDATA[#CONTEXTPROCESS:CA:Atrib_Equipa#]]></TAG>
        <VALUE><![CDATA[Atrib_Equipa]]></VALUE>
        <XPATH><![CDATA[/PROCESS/FIELDS/FIELD[NAME='Atrib_Equipa']/VALUE]]></XPATH>
      </FIELD>
      <FIELD type="AdditionalFields" label="Gestor" source-type="AdditionalFields">
        <TAG><![CDATA[#CONTEXTPROCESS:CA:Gestor#]]></TAG>
        <VALUE><![CDATA[Gestor]]></VALUE>
        <XPATH><![CDATA[/PROCESS/FIELDS/FIELD[NAME='Gestor']/VALUE]]></XPATH>
      </FIELD>
      <FIELD type="AdditionalFields" label="Gestor2" source-type="AdditionalFields">
        <TAG><![CDATA[#CONTEXTPROCESS:CA:Gestor2#]]></TAG>
        <VALUE><![CDATA[Gestor2]]></VALUE>
        <XPATH><![CDATA[/PROCESS/FIELDS/FIELD[NAME='Gestor2']/VALUE]]></XPATH>
      </FIELD>
      <FIELD type="AdditionalFields" label="Origem_Exterior" source-type="AdditionalFields">
        <TAG><![CDATA[#CONTEXTPROCESS:CA:Origem_Exterior#]]></TAG>
        <VALUE><![CDATA[Origem_Exterior]]></VALUE>
        <XPATH><![CDATA[/PROCESS/FIELDS/FIELD[NAME='Origem_Exterior']/VALUE]]></XPATH>
      </FIELD>
      <FIELD type="AdditionalFields" label="OrigemDJU" source-type="AdditionalFields">
        <TAG><![CDATA[#CONTEXTPROCESS:CA:OrigemDJU#]]></TAG>
        <VALUE><![CDATA[OrigemDJU]]></VALUE>
        <XPATH><![CDATA[/PROCESS/FIELDS/FIELD[NAME='OrigemDJU']/VALUE]]></XPATH>
      </FIELD>
      <FIELD type="AdditionalFields" label="Codigo" source-type="AdditionalFields">
        <TAG><![CDATA[#CONTEXTPROCESS:CA:Codigo#]]></TAG>
        <VALUE><![CDATA[Codigo]]></VALUE>
        <XPATH><![CDATA[/PROCESS/FIELDS/FIELD[NAME='Codigo']/VALUE]]></XPATH>
      </FIELD>
      <FIELD type="AdditionalFields" label="NivelPrioridade" source-type="AdditionalFields">
        <TAG><![CDATA[#CONTEXTPROCESS:CA:NivelPrioridade#]]></TAG>
        <VALUE><![CDATA[NivelPrioridade]]></VALUE>
        <XPATH><![CDATA[/PROCESS/FIELDS/FIELD[NAME='NivelPrioridade']/VALUE]]></XPATH>
      </FIELD>
      <FIELD type="AdditionalFields" label="Estado_DJU" source-type="AdditionalFields">
        <TAG><![CDATA[#CONTEXTPROCESS:CA:Estado_DJU#]]></TAG>
        <VALUE><![CDATA[Estado_DJU]]></VALUE>
        <XPATH><![CDATA[/PROCESS/FIELDS/FIELD[NAME='Estado_DJU']/VALUE]]></XPATH>
      </FIELD>
      <FIELD type="AdditionalFields" label="Data_instaur" source-type="AdditionalFields">
        <TAG><![CDATA[#CONTEXTPROCESS:CA:Data_instaur#]]></TAG>
        <VALUE><![CDATA[Data_instaur]]></VALUE>
        <XPATH><![CDATA[/PROCESS/FIELDS/FIELD[NAME='Data_instaur']/VALUE]]></XPATH>
      </FIELD>
      <FIELD type="AdditionalFields" label="Data_Conclusao" source-type="AdditionalFields">
        <TAG><![CDATA[#CONTEXTPROCESS:CA:Data_Conclusao#]]></TAG>
        <VALUE><![CDATA[Data_Conclusao]]></VALUE>
        <XPATH><![CDATA[/PROCESS/FIELDS/FIELD[NAME='Data_Conclusao']/VALUE]]></XPATH>
      </FIELD>
      <FIELD type="AdditionalFields" label="N_aut_notícia" source-type="AdditionalFields">
        <TAG><![CDATA[#CONTEXTPROCESS:CA:N_aut_notícia#]]></TAG>
        <VALUE><![CDATA[N_aut_notícia]]></VALUE>
        <XPATH><![CDATA[/PROCESS/FIELDS/FIELD[NAME='N_aut_notícia']/VALUE]]></XPATH>
      </FIELD>
      <FIELD type="AdditionalFields" label="Artigo_Violado" source-type="AdditionalFields">
        <TAG><![CDATA[#CONTEXTPROCESS:CA:Artigo_Violado#]]></TAG>
        <VALUE><![CDATA[Artigo_Violado]]></VALUE>
        <XPATH><![CDATA[/PROCESS/FIELDS/FIELD[NAME='Artigo_Violado']/VALUE]]></XPATH>
      </FIELD>
      <FIELD type="AdditionalFields" label="N_Art_Violado" source-type="AdditionalFields">
        <TAG><![CDATA[#CONTEXTPROCESS:CA:N_Art_Violado#]]></TAG>
        <VALUE><![CDATA[N_Art_Violado]]></VALUE>
        <XPATH><![CDATA[/PROCESS/FIELDS/FIELD[NAME='N_Art_Violado']/VALUE]]></XPATH>
      </FIELD>
      <FIELD type="AdditionalFields" label="Al_Art_Violado" source-type="AdditionalFields">
        <TAG><![CDATA[#CONTEXTPROCESS:CA:Al_Art_Violado#]]></TAG>
        <VALUE><![CDATA[Al_Art_Violado]]></VALUE>
        <XPATH><![CDATA[/PROCESS/FIELDS/FIELD[NAME='Al_Art_Violado']/VALUE]]></XPATH>
      </FIELD>
      <FIELD type="AdditionalFields" label="Sub_Art_Violado" source-type="AdditionalFields">
        <TAG><![CDATA[#CONTEXTPROCESS:CA:Sub_Art_Violado#]]></TAG>
        <VALUE><![CDATA[Sub_Art_Violado]]></VALUE>
        <XPATH><![CDATA[/PROCESS/FIELDS/FIELD[NAME='Sub_Art_Violado']/VALUE]]></XPATH>
      </FIELD>
      <FIELD type="AdditionalFields" label="Sancao_Prevista" source-type="AdditionalFields">
        <TAG><![CDATA[#CONTEXTPROCESS:CA:Sancao_Prevista#]]></TAG>
        <VALUE><![CDATA[Sancao_Prevista]]></VALUE>
        <XPATH><![CDATA[/PROCESS/FIELDS/FIELD[NAME='Sancao_Prevista']/VALUE]]></XPATH>
      </FIELD>
      <FIELD type="AdditionalFields" label="N_Sanc_Prevista" source-type="AdditionalFields">
        <TAG><![CDATA[#CONTEXTPROCESS:CA:N_Sanc_Prevista#]]></TAG>
        <VALUE><![CDATA[N_Sanc_Prevista]]></VALUE>
        <XPATH><![CDATA[/PROCESS/FIELDS/FIELD[NAME='N_Sanc_Prevista']/VALUE]]></XPATH>
      </FIELD>
      <FIELD type="AdditionalFields" label="Data_Apr_Defesa" source-type="AdditionalFields">
        <TAG><![CDATA[#CONTEXTPROCESS:CA:Data_Apr_Defesa#]]></TAG>
        <VALUE><![CDATA[Data_Apr_Defesa]]></VALUE>
        <XPATH><![CDATA[/PROCESS/FIELDS/FIELD[NAME='Data_Apr_Defesa']/VALUE]]></XPATH>
      </FIELD>
      <FIELD type="AdditionalFields" label="Data_Decisao" source-type="AdditionalFields">
        <TAG><![CDATA[#CONTEXTPROCESS:CA:Data_Decisao#]]></TAG>
        <VALUE><![CDATA[Data_Decisao]]></VALUE>
        <XPATH><![CDATA[/PROCESS/FIELDS/FIELD[NAME='Data_Decisao']/VALUE]]></XPATH>
      </FIELD>
      <FIELD type="AdditionalFields" label="Decisao" source-type="AdditionalFields">
        <TAG><![CDATA[#CONTEXTPROCESS:CA:Decisao#]]></TAG>
        <VALUE><![CDATA[Decisao]]></VALUE>
        <XPATH><![CDATA[/PROCESS/FIELDS/FIELD[NAME='Decisao']/VALUE]]></XPATH>
      </FIELD>
      <FIELD type="AdditionalFields" label="SuspensaoCoima" source-type="AdditionalFields">
        <TAG><![CDATA[#CONTEXTPROCESS:CA:SuspensaoCoima#]]></TAG>
        <VALUE><![CDATA[SuspensaoCoima]]></VALUE>
        <XPATH><![CDATA[/PROCESS/FIELDS/FIELD[NAME='SuspensaoCoima']/VALUE]]></XPATH>
      </FIELD>
      <FIELD type="AdditionalFields" label="Sancoes_Acess" source-type="AdditionalFields">
        <TAG><![CDATA[#CONTEXTPROCESS:CA:Sancoes_Acess#]]></TAG>
        <VALUE><![CDATA[Sancoes_Acess]]></VALUE>
        <XPATH><![CDATA[/PROCESS/FIELDS/FIELD[NAME='Sancoes_Acess']/VALUE]]></XPATH>
      </FIELD>
      <FIELD type="AdditionalFields" label="Valor_Coima" source-type="AdditionalFields">
        <TAG><![CDATA[#CONTEXTPROCESS:CA:Valor_Coima#]]></TAG>
        <VALUE><![CDATA[Valor_Coima]]></VALUE>
        <XPATH><![CDATA[/PROCESS/FIELDS/FIELD[NAME='Valor_Coima']/VALUE]]></XPATH>
      </FIELD>
      <FIELD type="AdditionalFields" label="N_DUC" source-type="AdditionalFields">
        <TAG><![CDATA[#CONTEXTPROCESS:CA:N_DUC#]]></TAG>
        <VALUE><![CDATA[N_DUC]]></VALUE>
        <XPATH><![CDATA[/PROCESS/FIELDS/FIELD[NAME='N_DUC']/VALUE]]></XPATH>
      </FIELD>
      <FIELD type="AdditionalFields" label="Data_Pgto_Coima" source-type="AdditionalFields">
        <TAG><![CDATA[#CONTEXTPROCESS:CA:Data_Pgto_Coima#]]></TAG>
        <VALUE><![CDATA[Data_Pgto_Coima]]></VALUE>
        <XPATH><![CDATA[/PROCESS/FIELDS/FIELD[NAME='Data_Pgto_Coima']/VALUE]]></XPATH>
      </FIELD>
      <FIELD type="AdditionalFields" label="Data_trans_julg" source-type="AdditionalFields">
        <TAG><![CDATA[#CONTEXTPROCESS:CA:Data_trans_julg#]]></TAG>
        <VALUE><![CDATA[Data_trans_julg]]></VALUE>
        <XPATH><![CDATA[/PROCESS/FIELDS/FIELD[NAME='Data_trans_julg']/VALUE]]></XPATH>
      </FIELD>
      <FIELD type="AdditionalFields" label="Impug_Judicial" source-type="AdditionalFields">
        <TAG><![CDATA[#CONTEXTPROCESS:CA:Impug_Judicial#]]></TAG>
        <VALUE><![CDATA[Impug_Judicial]]></VALUE>
        <XPATH><![CDATA[/PROCESS/FIELDS/FIELD[NAME='Impug_Judicial']/VALUE]]></XPATH>
      </FIELD>
      <FIELD type="AdditionalFields" label="Mandatario_ISP" source-type="AdditionalFields">
        <TAG><![CDATA[#CONTEXTPROCESS:CA:Mandatario_ISP#]]></TAG>
        <VALUE><![CDATA[Mandatario_ISP]]></VALUE>
        <XPATH><![CDATA[/PROCESS/FIELDS/FIELD[NAME='Mandatario_ISP']/VALUE]]></XPATH>
      </FIELD>
      <FIELD type="AdditionalFields" label="Tribunal_Recurs" source-type="AdditionalFields">
        <TAG><![CDATA[#CONTEXTPROCESS:CA:Tribunal_Recurs#]]></TAG>
        <VALUE><![CDATA[Tribunal_Recurs]]></VALUE>
        <XPATH><![CDATA[/PROCESS/FIELDS/FIELD[NAME='Tribunal_Recurs']/VALUE]]></XPATH>
      </FIELD>
      <FIELD type="AdditionalFields" label="Juizo" source-type="AdditionalFields">
        <TAG><![CDATA[#CONTEXTPROCESS:CA:Juizo#]]></TAG>
        <VALUE><![CDATA[Juizo]]></VALUE>
        <XPATH><![CDATA[/PROCESS/FIELDS/FIELD[NAME='Juizo']/VALUE]]></XPATH>
      </FIELD>
      <FIELD type="AdditionalFields" label="N_Proc_Tribunal" source-type="AdditionalFields">
        <TAG><![CDATA[#CONTEXTPROCESS:CA:N_Proc_Tribunal#]]></TAG>
        <VALUE><![CDATA[N_Proc_Tribunal]]></VALUE>
        <XPATH><![CDATA[/PROCESS/FIELDS/FIELD[NAME='N_Proc_Tribunal']/VALUE]]></XPATH>
      </FIELD>
      <FIELD type="AdditionalFields" label="Julgamentos" source-type="AdditionalFields">
        <TAG><![CDATA[#CONTEXTPROCESS:CA:Julgamentos#]]></TAG>
        <VALUE><![CDATA[Julgamentos]]></VALUE>
        <XPATH><![CDATA[/PROCESS/FIELDS/FIELD[NAME='Julgamentos']/VALUE]]></XPATH>
      </FIELD>
      <FIELD type="AdditionalFields" label="Testem_ISP_Conv" source-type="AdditionalFields">
        <TAG><![CDATA[#CONTEXTPROCESS:CA:Testem_ISP_Conv#]]></TAG>
        <VALUE><![CDATA[Testem_ISP_Conv]]></VALUE>
        <XPATH><![CDATA[/PROCESS/FIELDS/FIELD[NAME='Testem_ISP_Conv']/VALUE]]></XPATH>
      </FIELD>
      <FIELD type="AdditionalFields" label="Recurso_Relacao" source-type="AdditionalFields">
        <TAG><![CDATA[#CONTEXTPROCESS:CA:Recurso_Relacao#]]></TAG>
        <VALUE><![CDATA[Recurso_Relacao]]></VALUE>
        <XPATH><![CDATA[/PROCESS/FIELDS/FIELD[NAME='Recurso_Relacao']/VALUE]]></XPATH>
      </FIELD>
      <FIELD type="AdditionalFields" label="Res_Impug_jud" source-type="AdditionalFields">
        <TAG><![CDATA[#CONTEXTPROCESS:CA:Res_Impug_jud#]]></TAG>
        <VALUE><![CDATA[Res_Impug_jud]]></VALUE>
        <XPATH><![CDATA[/PROCESS/FIELDS/FIELD[NAME='Res_Impug_jud']/VALUE]]></XPATH>
      </FIELD>
      <FIELD type="AdditionalFields" label="N_Cert_Proc_Exc" source-type="AdditionalFields">
        <TAG><![CDATA[#CONTEXTPROCESS:CA:N_Cert_Proc_Exc#]]></TAG>
        <VALUE><![CDATA[N_Cert_Proc_Exc]]></VALUE>
        <XPATH><![CDATA[/PROCESS/FIELDS/FIELD[NAME='N_Cert_Proc_Exc']/VALUE]]></XPATH>
      </FIELD>
      <FIELD type="AdditionalFields" label="Proc_Materializ" source-type="AdditionalFields">
        <TAG><![CDATA[#CONTEXTPROCESS:CA:Proc_Materializ#]]></TAG>
        <VALUE><![CDATA[Proc_Materializ]]></VALUE>
        <XPATH><![CDATA[/PROCESS/FIELDS/FIELD[NAME='Proc_Materializ']/VALUE]]></XPATH>
      </FIELD>
      <FIELD type="AdditionalFields" label="Nome_Arguido" source-type="AdditionalFields">
        <TAG><![CDATA[#CONTEXTPROCESS:CA:Nome_Arguido#]]></TAG>
        <VALUE><![CDATA[Nome_Arguido]]></VALUE>
        <XPATH><![CDATA[/PROCESS/FIELDS/FIELD[NAME='Nome_Arguido']/VALUE]]></XPATH>
      </FIELD>
      <FIELD type="AdditionalFields" label="Tipo_Arguido" source-type="AdditionalFields">
        <TAG><![CDATA[#CONTEXTPROCESS:CA:Tipo_Arguido#]]></TAG>
        <VALUE><![CDATA[Tipo_Arguido]]></VALUE>
        <XPATH><![CDATA[/PROCESS/FIELDS/FIELD[NAME='Tipo_Arguido']/VALUE]]></XPATH>
      </FIELD>
      <FIELD type="AdditionalFields" label="Instrutor" source-type="AdditionalFields">
        <TAG><![CDATA[#CONTEXTPROCESS:CA:Instrutor#]]></TAG>
        <VALUE><![CDATA[Instrutor]]></VALUE>
        <XPATH><![CDATA[/PROCESS/FIELDS/FIELD[NAME='Instrutor']/VALUE]]></XPATH>
      </FIELD>
      <FIELD type="AdditionalFields" label="Sub_Sancao_prev" source-type="AdditionalFields">
        <TAG><![CDATA[#CONTEXTPROCESS:CA:Sub_Sancao_prev#]]></TAG>
        <VALUE><![CDATA[Sub_Sancao_prev]]></VALUE>
        <XPATH><![CDATA[/PROCESS/FIELDS/FIELD[NAME='Sub_Sancao_prev']/VALUE]]></XPATH>
      </FIELD>
      <FIELD type="AdditionalFields" label="Tecn_Resp_DSF" source-type="AdditionalFields">
        <TAG><![CDATA[#CONTEXTPROCESS:CA:Tecn_Resp_DSF#]]></TAG>
        <VALUE><![CDATA[Tecn_Resp_DSF]]></VALUE>
        <XPATH><![CDATA[/PROCESS/FIELDS/FIELD[NAME='Tecn_Resp_DSF']/VALUE]]></XPATH>
      </FIELD>
      <FIELD type="AdditionalFields" label="Tecn_Resp_DSS" source-type="AdditionalFields">
        <TAG><![CDATA[#CONTEXTPROCESS:CA:Tecn_Resp_DSS#]]></TAG>
        <VALUE><![CDATA[Tecn_Resp_DSS]]></VALUE>
        <XPATH><![CDATA[/PROCESS/FIELDS/FIELD[NAME='Tecn_Resp_DSS']/VALUE]]></XPATH>
      </FIELD>
      <FIELD type="AdditionalFields" label="Tecn_Resp_DCM" source-type="AdditionalFields">
        <TAG><![CDATA[#CONTEXTPROCESS:CA:Tecn_Resp_DCM#]]></TAG>
        <VALUE><![CDATA[Tecn_Resp_DCM]]></VALUE>
        <XPATH><![CDATA[/PROCESS/FIELDS/FIELD[NAME='Tecn_Resp_DCM']/VALUE]]></XPATH>
      </FIELD>
      <FIELD type="AdditionalFields" label="Tecn_Resp_DARF" source-type="AdditionalFields">
        <TAG><![CDATA[#CONTEXTPROCESS:CA:Tecn_Resp_DARF#]]></TAG>
        <VALUE><![CDATA[Tecn_Resp_DARF]]></VALUE>
        <XPATH><![CDATA[/PROCESS/FIELDS/FIELD[NAME='Tecn_Resp_DARF']/VALUE]]></XPATH>
      </FIELD>
      <FIELD type="AdditionalFields" label="Tecn_Resp_DARM" source-type="AdditionalFields">
        <TAG><![CDATA[#CONTEXTPROCESS:CA:Tecn_Resp_DARM#]]></TAG>
        <VALUE><![CDATA[Tecn_Resp_DARM]]></VALUE>
        <XPATH><![CDATA[/PROCESS/FIELDS/FIELD[NAME='Tecn_Resp_DARM']/VALUE]]></XPATH>
      </FIELD>
      <FIELD type="AdditionalFields" label="Tecn_Resp_DES" source-type="AdditionalFields">
        <TAG><![CDATA[#CONTEXTPROCESS:CA:Tecn_Resp_DES#]]></TAG>
        <VALUE><![CDATA[Tecn_Resp_DES]]></VALUE>
        <XPATH><![CDATA[/PROCESS/FIELDS/FIELD[NAME='Tecn_Resp_DES']/VALUE]]></XPATH>
      </FIELD>
      <FIELD type="AdditionalFields" label="Tecn_Resp_DRS" source-type="AdditionalFields">
        <TAG><![CDATA[#CONTEXTPROCESS:CA:Tecn_Resp_DRS#]]></TAG>
        <VALUE><![CDATA[Tecn_Resp_DRS]]></VALUE>
        <XPATH><![CDATA[/PROCESS/FIELDS/FIELD[NAME='Tecn_Resp_DRS']/VALUE]]></XPATH>
      </FIELD>
      <FIELD type="AdditionalFields" label="Tecn_Resp_DPR" source-type="AdditionalFields">
        <TAG><![CDATA[#CONTEXTPROCESS:CA:Tecn_Resp_DPR#]]></TAG>
        <VALUE><![CDATA[Tecn_Resp_DPR]]></VALUE>
        <XPATH><![CDATA[/PROCESS/FIELDS/FIELD[NAME='Tecn_Resp_DPR']/VALUE]]></XPATH>
      </FIELD>
      <FIELD type="AdditionalFields" label="Tecn_Resp_DJU" source-type="AdditionalFields">
        <TAG><![CDATA[#CONTEXTPROCESS:CA:Tecn_Resp_DJU#]]></TAG>
        <VALUE><![CDATA[Tecn_Resp_DJU]]></VALUE>
        <XPATH><![CDATA[/PROCESS/FIELDS/FIELD[NAME='Tecn_Resp_DJU']/VALUE]]></XPATH>
      </FIELD>
      <FIELD type="AdditionalFields" label="TP_11.01.02" source-type="AdditionalFields">
        <TAG><![CDATA[#CONTEXTPROCESS:CA:TP_11.01.02#]]></TAG>
        <VALUE><![CDATA[TP_11.01.02]]></VALUE>
        <XPATH><![CDATA[/PROCESS/FIELDS/FIELD[NAME='TP_11.01.02']/VALUE]]></XPATH>
      </FIELD>
      <FIELD type="AdditionalFields" label="TP_11.01.03" source-type="AdditionalFields">
        <TAG><![CDATA[#CONTEXTPROCESS:CA:TP_11.01.03#]]></TAG>
        <VALUE><![CDATA[TP_11.01.03]]></VALUE>
        <XPATH><![CDATA[/PROCESS/FIELDS/FIELD[NAME='TP_11.01.03']/VALUE]]></XPATH>
      </FIELD>
      <FIELD type="AdditionalFields" label="TP_11.01.08" source-type="AdditionalFields">
        <TAG><![CDATA[#CONTEXTPROCESS:CA:TP_11.01.08#]]></TAG>
        <VALUE><![CDATA[TP_11.01.08]]></VALUE>
        <XPATH><![CDATA[/PROCESS/FIELDS/FIELD[NAME='TP_11.01.08']/VALUE]]></XPATH>
      </FIELD>
      <FIELD type="AdditionalFields" label="TP_11.01.09" source-type="AdditionalFields">
        <TAG><![CDATA[#CONTEXTPROCESS:CA:TP_11.01.09#]]></TAG>
        <VALUE><![CDATA[TP_11.01.09]]></VALUE>
        <XPATH><![CDATA[/PROCESS/FIELDS/FIELD[NAME='TP_11.01.09']/VALUE]]></XPATH>
      </FIELD>
      <FIELD type="AdditionalFields" label="TP_11.01.13" source-type="AdditionalFields">
        <TAG><![CDATA[#CONTEXTPROCESS:CA:TP_11.01.13#]]></TAG>
        <VALUE><![CDATA[TP_11.01.13]]></VALUE>
        <XPATH><![CDATA[/PROCESS/FIELDS/FIELD[NAME='TP_11.01.13']/VALUE]]></XPATH>
      </FIELD>
      <FIELD type="AdditionalFields" label="TP_11.01.19.02" source-type="AdditionalFields">
        <TAG><![CDATA[#CONTEXTPROCESS:CA:TP_11.01.19.02#]]></TAG>
        <VALUE><![CDATA[TP_11.01.19.02]]></VALUE>
        <XPATH><![CDATA[/PROCESS/FIELDS/FIELD[NAME='TP_11.01.19.02']/VALUE]]></XPATH>
      </FIELD>
      <FIELD type="AdditionalFields" label="TP_11.01.20.01" source-type="AdditionalFields">
        <TAG><![CDATA[#CONTEXTPROCESS:CA:TP_11.01.20.01#]]></TAG>
        <VALUE><![CDATA[TP_11.01.20.01]]></VALUE>
        <XPATH><![CDATA[/PROCESS/FIELDS/FIELD[NAME='TP_11.01.20.01']/VALUE]]></XPATH>
      </FIELD>
      <FIELD type="AdditionalFields" label="TP_11.01.20.02" source-type="AdditionalFields">
        <TAG><![CDATA[#CONTEXTPROCESS:CA:TP_11.01.20.02#]]></TAG>
        <VALUE><![CDATA[TP_11.01.20.02]]></VALUE>
        <XPATH><![CDATA[/PROCESS/FIELDS/FIELD[NAME='TP_11.01.20.02']/VALUE]]></XPATH>
      </FIELD>
      <FIELD type="AdditionalFields" label="TP_11.01.21.04" source-type="AdditionalFields">
        <TAG><![CDATA[#CONTEXTPROCESS:CA:TP_11.01.21.04#]]></TAG>
        <VALUE><![CDATA[TP_11.01.21.04]]></VALUE>
        <XPATH><![CDATA[/PROCESS/FIELDS/FIELD[NAME='TP_11.01.21.04']/VALUE]]></XPATH>
      </FIELD>
      <FIELD type="AdditionalFields" label="TP_11.02.22.02" source-type="AdditionalFields">
        <TAG><![CDATA[#CONTEXTPROCESS:CA:TP_11.02.22.02#]]></TAG>
        <VALUE><![CDATA[TP_11.02.22.02]]></VALUE>
        <XPATH><![CDATA[/PROCESS/FIELDS/FIELD[NAME='TP_11.02.22.02']/VALUE]]></XPATH>
      </FIELD>
      <FIELD type="AdditionalFields" label="TP_11.05.03" source-type="AdditionalFields">
        <TAG><![CDATA[#CONTEXTPROCESS:CA:TP_11.05.03#]]></TAG>
        <VALUE><![CDATA[TP_11.05.03]]></VALUE>
        <XPATH><![CDATA[/PROCESS/FIELDS/FIELD[NAME='TP_11.05.03']/VALUE]]></XPATH>
      </FIELD>
      <FIELD type="AdditionalFields" label="TP_11.05.07.03" source-type="AdditionalFields">
        <TAG><![CDATA[#CONTEXTPROCESS:CA:TP_11.05.07.03#]]></TAG>
        <VALUE><![CDATA[TP_11.05.07.03]]></VALUE>
        <XPATH><![CDATA[/PROCESS/FIELDS/FIELD[NAME='TP_11.05.07.03']/VALUE]]></XPATH>
      </FIELD>
      <FIELD type="AdditionalFields" label="Ano_Sem_Tri_Ref" source-type="AdditionalFields">
        <TAG><![CDATA[#CONTEXTPROCESS:CA:Ano_Sem_Tri_Ref#]]></TAG>
        <VALUE><![CDATA[Ano_Sem_Tri_Ref]]></VALUE>
        <XPATH><![CDATA[/PROCESS/FIELDS/FIELD[NAME='Ano_Sem_Tri_Ref']/VALUE]]></XPATH>
      </FIELD>
      <FIELD type="AdditionalFields" label="Dat/Ano" source-type="AdditionalFields">
        <TAG><![CDATA[#CONTEXTPROCESS:CA:Dat/Ano#]]></TAG>
        <VALUE><![CDATA[Dat/Ano]]></VALUE>
        <XPATH><![CDATA[/PROCESS/FIELDS/FIELD[NAME='Dat/Ano']/VALUE]]></XPATH>
      </FIELD>
      <FIELD type="AdditionalFields" label="Ref." source-type="AdditionalFields">
        <TAG><![CDATA[#CONTEXTPROCESS:CA:Ref.#]]></TAG>
        <VALUE><![CDATA[Ref.]]></VALUE>
        <XPATH><![CDATA[/PROCESS/FIELDS/FIELD[NAME='Ref.']/VALUE]]></XPATH>
      </FIELD>
      <FIELD type="AdditionalFields" label="UO/Dep" source-type="AdditionalFields">
        <TAG><![CDATA[#CONTEXTPROCESS:CA:UO/Dep#]]></TAG>
        <VALUE><![CDATA[UO/Dep]]></VALUE>
        <XPATH><![CDATA[/PROCESS/FIELDS/FIELD[NAME='UO/Dep']/VALUE]]></XPATH>
      </FIELD>
      <FIELD type="AdditionalFields" label="Tp_06.01.02" source-type="AdditionalFields">
        <TAG><![CDATA[#CONTEXTPROCESS:CA:Tp_06.01.02#]]></TAG>
        <VALUE><![CDATA[Tp_06.01.02]]></VALUE>
        <XPATH><![CDATA[/PROCESS/FIELDS/FIELD[NAME='Tp_06.01.02']/VALUE]]></XPATH>
      </FIELD>
      <FIELD type="AdditionalFields" label="Tp_04.01.02" source-type="AdditionalFields">
        <TAG><![CDATA[#CONTEXTPROCESS:CA:Tp_04.01.02#]]></TAG>
        <VALUE><![CDATA[Tp_04.01.02]]></VALUE>
        <XPATH><![CDATA[/PROCESS/FIELDS/FIELD[NAME='Tp_04.01.02']/VALUE]]></XPATH>
      </FIELD>
      <FIELD type="AdditionalFields" label="TP_15.02.01" source-type="AdditionalFields">
        <TAG><![CDATA[#CONTEXTPROCESS:CA:TP_15.02.01#]]></TAG>
        <VALUE><![CDATA[TP_15.02.01]]></VALUE>
        <XPATH><![CDATA[/PROCESS/FIELDS/FIELD[NAME='TP_15.02.01']/VALUE]]></XPATH>
      </FIELD>
      <FIELD type="AdditionalFields" label="TP_15.02.02" source-type="AdditionalFields">
        <TAG><![CDATA[#CONTEXTPROCESS:CA:TP_15.02.02#]]></TAG>
        <VALUE><![CDATA[TP_15.02.02]]></VALUE>
        <XPATH><![CDATA[/PROCESS/FIELDS/FIELD[NAME='TP_15.02.02']/VALUE]]></XPATH>
      </FIELD>
      <FIELD type="AdditionalFields" label="Resp_Equip_DARF" source-type="AdditionalFields">
        <TAG><![CDATA[#CONTEXTPROCESS:CA:Resp_Equip_DARF#]]></TAG>
        <VALUE><![CDATA[Resp_Equip_DARF]]></VALUE>
        <XPATH><![CDATA[/PROCESS/FIELDS/FIELD[NAME='Resp_Equip_DARF']/VALUE]]></XPATH>
      </FIELD>
      <FIELD type="AdditionalFields" label="Ent_Tipo" source-type="AdditionalFields">
        <TAG><![CDATA[#CONTEXTPROCESS:CA:Ent_Tipo#]]></TAG>
        <VALUE><![CDATA[Ent_Tipo]]></VALUE>
        <XPATH><![CDATA[/PROCESS/FIELDS/FIELD[NAME='Ent_Tipo']/VALUE]]></XPATH>
      </FIELD>
      <FIELD type="AdditionalFields" label="Ent_NIF" source-type="AdditionalFields">
        <TAG><![CDATA[#CONTEXTPROCESS:CA:Ent_NIF#]]></TAG>
        <VALUE><![CDATA[Ent_NIF]]></VALUE>
        <XPATH><![CDATA[/PROCESS/FIELDS/FIELD[NAME='Ent_NIF']/VALUE]]></XPATH>
      </FIELD>
      <FIELD type="AdditionalFields" label="Tecn_Resp_DARS" source-type="AdditionalFields">
        <TAG><![CDATA[#CONTEXTPROCESS:CA:Tecn_Resp_DARS#]]></TAG>
        <VALUE><![CDATA[Tecn_Resp_DARS]]></VALUE>
        <XPATH><![CDATA[/PROCESS/FIELDS/FIELD[NAME='Tecn_Resp_DARS']/VALUE]]></XPATH>
      </FIELD>
      <FIELD type="AdditionalFields" label="Al_Sancao_Prev" source-type="AdditionalFields">
        <TAG><![CDATA[#CONTEXTPROCESS:CA:Al_Sancao_Prev#]]></TAG>
        <VALUE><![CDATA[Al_Sancao_Prev]]></VALUE>
        <XPATH><![CDATA[/PROCESS/FIELDS/FIELD[NAME='Al_Sancao_Prev']/VALUE]]></XPATH>
      </FIELD>
      <FIELD type="AdditionalFields" label="Sal_Sancao_Prev" source-type="AdditionalFields">
        <TAG><![CDATA[#CONTEXTPROCESS:CA:Sal_Sancao_Prev#]]></TAG>
        <VALUE><![CDATA[Sal_Sancao_Prev]]></VALUE>
        <XPATH><![CDATA[/PROCESS/FIELDS/FIELD[NAME='Sal_Sancao_Prev']/VALUE]]></XPATH>
      </FIELD>
      <FIELD type="AdditionalFields" label="Pessoa_Colectiv" source-type="AdditionalFields">
        <TAG><![CDATA[#CONTEXTPROCESS:CA:Pessoa_Colectiv#]]></TAG>
        <VALUE><![CDATA[Pessoa_Colectiv]]></VALUE>
        <XPATH><![CDATA[/PROCESS/FIELDS/FIELD[NAME='Pessoa_Colectiv']/VALUE]]></XPATH>
      </FIELD>
      <FIELD type="AdditionalFields" label="Mandat_Arguido" source-type="AdditionalFields">
        <TAG><![CDATA[#CONTEXTPROCESS:CA:Mandat_Arguido#]]></TAG>
        <VALUE><![CDATA[Mandat_Arguido]]></VALUE>
        <XPATH><![CDATA[/PROCESS/FIELDS/FIELD[NAME='Mandat_Arguido']/VALUE]]></XPATH>
      </FIELD>
      <FIELD type="AdditionalFields" label="Tecnicos_DCM" source-type="AdditionalFields">
        <TAG><![CDATA[#CONTEXTPROCESS:CA:Tecnicos_DCM#]]></TAG>
        <VALUE><![CDATA[Tecnicos_DCM]]></VALUE>
        <XPATH><![CDATA[/PROCESS/FIELDS/FIELD[NAME='Tecnicos_DCM']/VALUE]]></XPATH>
      </FIELD>
      <FIELD type="AdditionalFields" label="N_Carta_CDI" source-type="AdditionalFields">
        <TAG><![CDATA[#CONTEXTPROCESS:CA:N_Carta_CDI#]]></TAG>
        <VALUE><![CDATA[N_Carta_CDI]]></VALUE>
        <XPATH><![CDATA[/PROCESS/FIELDS/FIELD[NAME='N_Carta_CDI']/VALUE]]></XPATH>
      </FIELD>
      <FIELD type="AdditionalFields" label="Tipo_Represent" source-type="AdditionalFields">
        <TAG><![CDATA[#CONTEXTPROCESS:CA:Tipo_Represent#]]></TAG>
        <VALUE><![CDATA[Tipo_Represent]]></VALUE>
        <XPATH><![CDATA[/PROCESS/FIELDS/FIELD[NAME='Tipo_Represent']/VALUE]]></XPATH>
      </FIELD>
      <FIELD type="AdditionalFields" label="Tecn_Resp_DDI" source-type="AdditionalFields">
        <TAG><![CDATA[#CONTEXTPROCESS:CA:Tecn_Resp_DDI#]]></TAG>
        <VALUE><![CDATA[Tecn_Resp_DDI]]></VALUE>
        <XPATH><![CDATA[/PROCESS/FIELDS/FIELD[NAME='Tecn_Resp_DDI']/VALUE]]></XPATH>
      </FIELD>
      <FIELD type="AdditionalFields" label="Ent_PNome" source-type="AdditionalFields">
        <TAG><![CDATA[#CONTEXTPROCESS:CA:Ent_PNome#]]></TAG>
        <VALUE><![CDATA[Ent_PNome]]></VALUE>
        <XPATH><![CDATA[/PROCESS/FIELDS/FIELD[NAME='Ent_PNome']/VALUE]]></XPATH>
      </FIELD>
      <FIELD type="AdditionalFields" label="Ent_PCod" source-type="AdditionalFields">
        <TAG><![CDATA[#CONTEXTPROCESS:CA:Ent_PCod#]]></TAG>
        <VALUE><![CDATA[Ent_PCod]]></VALUE>
        <XPATH><![CDATA[/PROCESS/FIELDS/FIELD[NAME='Ent_PCod']/VALUE]]></XPATH>
      </FIELD>
      <FIELD type="AdditionalFields" label="Ent_PNif" source-type="AdditionalFields">
        <TAG><![CDATA[#CONTEXTPROCESS:CA:Ent_PNif#]]></TAG>
        <VALUE><![CDATA[Ent_PNif]]></VALUE>
        <XPATH><![CDATA[/PROCESS/FIELDS/FIELD[NAME='Ent_PNif']/VALUE]]></XPATH>
      </FIELD>
      <FIELD type="AdditionalFields" label="Ent_PTipo" source-type="AdditionalFields">
        <TAG><![CDATA[#CONTEXTPROCESS:CA:Ent_PTipo#]]></TAG>
        <VALUE><![CDATA[Ent_PTipo]]></VALUE>
        <XPATH><![CDATA[/PROCESS/FIELDS/FIELD[NAME='Ent_PTipo']/VALUE]]></XPATH>
      </FIELD>
      <FIELD type="AdditionalFields" label="Dat_Autorizacao" source-type="AdditionalFields">
        <TAG><![CDATA[#CONTEXTPROCESS:CA:Dat_Autorizacao#]]></TAG>
        <VALUE><![CDATA[Dat_Autorizacao]]></VALUE>
        <XPATH><![CDATA[/PROCESS/FIELDS/FIELD[NAME='Dat_Autorizacao']/VALUE]]></XPATH>
      </FIELD>
      <FIELD type="AdditionalFields" label="Tempo_prsv" source-type="AdditionalFields">
        <TAG><![CDATA[#CONTEXTPROCESS:CA:Tempo_prsv#]]></TAG>
        <VALUE><![CDATA[Tempo_prsv]]></VALUE>
        <XPATH><![CDATA[/PROCESS/FIELDS/FIELD[NAME='Tempo_prsv']/VALUE]]></XPATH>
      </FIELD>
      <FIELD type="AdditionalFields" label="Dt_Autorizacao" source-type="AdditionalFields">
        <TAG><![CDATA[#CONTEXTPROCESS:CA:Dt_Autorizacao#]]></TAG>
        <VALUE><![CDATA[Dt_Autorizacao]]></VALUE>
        <XPATH><![CDATA[/PROCESS/FIELDS/FIELD[NAME='Dt_Autorizacao']/VALUE]]></XPATH>
      </FIELD>
      <FIELD type="AdditionalFields" label="Sem_efeito" source-type="AdditionalFields">
        <TAG><![CDATA[#CONTEXTPROCESS:CA:Sem_efeito#]]></TAG>
        <VALUE><![CDATA[Sem_efeito]]></VALUE>
        <XPATH><![CDATA[/PROCESS/FIELDS/FIELD[NAME='Sem_efeito']/VALUE]]></XPATH>
      </FIELD>
      <FIELD type="AdditionalFields" label="TAG" source-type="AdditionalFields">
        <TAG><![CDATA[#CONTEXTPROCESS:CA:TAG#]]></TAG>
        <VALUE><![CDATA[TAG]]></VALUE>
        <XPATH><![CDATA[/PROCESS/FIELDS/FIELD[NAME='TAG']/VALUE]]></XPATH>
      </FIELD>
      <FIELD type="AdditionalFields" label="TESTE" source-type="AdditionalFields">
        <TAG><![CDATA[#CONTEXTPROCESS:CA:TESTE#]]></TAG>
        <VALUE><![CDATA[TESTE]]></VALUE>
        <XPATH><![CDATA[/PROCESS/FIELDS/FIELD[NAME='TESTE']/VALUE]]></XPATH>
      </FIELD>
      <FIELD type="AdditionalFields" label="Tipo_Conta" source-type="AdditionalFields">
        <TAG><![CDATA[#CONTEXTPROCESS:CA:Tipo_Conta#]]></TAG>
        <VALUE><![CDATA[Tipo_Conta]]></VALUE>
        <XPATH><![CDATA[/PROCESS/FIELDS/FIELD[NAME='Tipo_Conta']/VALUE]]></XPATH>
      </FIELD>
      <FIELD type="AdditionalFields" label="Relevante" source-type="AdditionalFields">
        <TAG><![CDATA[#CONTEXTPROCESS:CA:Relevante#]]></TAG>
        <VALUE><![CDATA[Relevante]]></VALUE>
        <XPATH><![CDATA[/PROCESS/FIELDS/FIELD[NAME='Relevante']/VALUE]]></XPATH>
      </FIELD>
      <FIELD type="AdditionalFields" label="Documento_Papel" source-type="AdditionalFields">
        <TAG><![CDATA[#CONTEXTPROCESS:CA:Documento_Papel#]]></TAG>
        <VALUE><![CDATA[Documento_Papel]]></VALUE>
        <XPATH><![CDATA[/PROCESS/FIELDS/FIELD[NAME='Documento_Papel']/VALUE]]></XPATH>
      </FIELD>
      <FIELD type="AdditionalFields" label="Tipo_Acesso" source-type="AdditionalFields">
        <TAG><![CDATA[#CONTEXTPROCESS:CA:Tipo_Acesso#]]></TAG>
        <VALUE><![CDATA[Tipo_Acesso]]></VALUE>
        <XPATH><![CDATA[/PROCESS/FIELDS/FIELD[NAME='Tipo_Acesso']/VALUE]]></XPATH>
      </FIELD>
    </NODE>
  </NODE>
  <!-- END: Process Context -->
  <!-- ISP -->
  <NODE label="Codigo Barras ISP" source-type="CodigoBarrasISP" replaceTest="/ISP">
    <FIELD label="Codigo">
      <TAG><![CDATA[#ISP:CODIGO_BARRAS_ISP#]]></TAG>
      <VALUE><![CDATA[CodigoBarrasISP]]></VALUE>
      <XPATH><![CDATA[/ISP/CodigoBarrasISP]]></XPATH>
    </FIELD>
  </NODE>
  <NODE label="Entidade Principal" replaceTest="/Entities">
    <NODE label="Entidade Registo/Processo">
      <FIELD label="Nif">
        <TAG><![CDATA[#ENTIDADE_PRINCIPAL:ENTIDADE_AVULSO:NIF#]]></TAG>
        <VALUE><![CDATA[Nif]]></VALUE>
        <XPATH><![CDATA[/Entities/Principal/Entidade/EntidadeAvulsa/Nif]]></XPATH>
      </FIELD>
      <FIELD label="Nome Abreviado">
        <TAG><![CDATA[#ENTIDADE_PRINCIPAL:ENTIDADE_AVULSO:NOME_ABREVIADO#]]></TAG>
        <VALUE><![CDATA[Nome Abreviado]]></VALUE>
        <XPATH><![CDATA[/Entities/Principal/Entidade/EntidadeAvulsa/NomeAbreviado]]></XPATH>
      </FIELD>
      <FIELD label="Nome">
        <TAG><![CDATA[#ENTIDADE_PRINCIPAL:ENTIDADE_AVULSO:NOME#]]></TAG>
        <VALUE><![CDATA[Nome]]></VALUE>
        <XPATH><![CDATA[/Entities/Principal/Entidade/EntidadeAvulsa/Nome]]></XPATH>
      </FIELD>
      <FIELD label="Titulo">
        <TAG><![CDATA[#ENTIDADE_PRINCIPAL:ENTIDADE_AVULSO:TITULO#]]></TAG>
        <VALUE><![CDATA[Titulo]]></VALUE>
        <XPATH><![CDATA[/Entities/Principal/Entidade/EntidadeAvulsa/Titulo]]></XPATH>
      </FIELD>
      <FIELD label="Email">
        <TAG><![CDATA[#ENTIDADE_PRINCIPAL:ENTIDADE_AVULSO:EMAIL#]]></TAG>
        <VALUE><![CDATA[Email]]></VALUE>
        <XPATH><![CDATA[/Entities/Principal/Entidade/EntidadeAvulsa/Email]]></XPATH>
      </FIELD>
      <FIELD label="Fax">
        <TAG><![CDATA[#ENTIDADE_PRINCIPAL:ENTIDADE_AVULSO:FAX#]]></TAG>
        <VALUE><![CDATA[Fax]]></VALUE>
        <XPATH><![CDATA[/Entities/Principal/Entidade/EntidadeAvulsa/Fax]]></XPATH>
      </FIELD>
      <FIELD label="Telefone">
        <TAG><![CDATA[#ENTIDADE_PRINCIPAL:ENTIDADE_AVULSO:TELEFONE#]]></TAG>
        <VALUE><![CDATA[Telefone]]></VALUE>
        <XPATH><![CDATA[/Entities/Principal/Entidade/EntidadeAvulsa/Telefone]]></XPATH>
      </FIELD>
      <FIELD label="Morada ">
        <TAG><![CDATA[#ENTIDADE_PRINCIPAL:ENTIDADE_AVULSO:MORADA_#]]></TAG>
        <VALUE><![CDATA[Morada ]]></VALUE>
        <XPATH><![CDATA[/Entities/Principal/Entidade/EntidadeAvulsa/XMorada]]></XPATH>
      </FIELD>
      <FIELD label="Localidade">
        <TAG><![CDATA[#ENTIDADE_PRINCIPAL:ENTIDADE_AVULSO:LOCALIDADE#]]></TAG>
        <VALUE><![CDATA[Localidade]]></VALUE>
        <XPATH><![CDATA[/Entities/Principal/Entidade/EntidadeAvulsa/Localidade]]></XPATH>
      </FIELD>
      <NODE label="Codigo Postal">
        <FIELD label="Codigo Postal 4">
          <TAG><![CDATA[#ENTIDADE_PRINCIPAL:ENTIDADE_AVULSO:CODIGO_POSTAL:CP4#]]></TAG>
          <VALUE><![CDATA[Codigo Postal 4]]></VALUE>
          <XPATH><![CDATA[/Entities/Principal/Entidade/EntidadeAvulsa/CodigoPostal/CodPostal4]]></XPATH>
        </FIELD>
        <FIELD label="Codigo Postal 3">
          <TAG><![CDATA[#ENTIDADE_PRINCIPAL:ENTIDADE_AVULSO:CODIGO_POSTAL:CP3#]]></TAG>
          <VALUE><![CDATA[Codigo Postal 3]]></VALUE>
          <XPATH><![CDATA[/Entities/Principal/Entidade/EntidadeAvulsa/CodigoPostal/CodPostal3]]></XPATH>
        </FIELD>
        <FIELD label="Localidade Postal">
          <TAG><![CDATA[#ENTIDADE_PRINCIPAL:ENTIDADE_AVULSO:CODIGO_POSTAL:LOCALIDADE#]]></TAG>
          <VALUE><![CDATA[Localidade Postal]]></VALUE>
          <XPATH><![CDATA[/Entities/Principal/Entidade/EntidadeAvulsa/CodigoPostal/LocalidadePostal]]></XPATH>
        </FIELD>
      </NODE>
      <FIELD label="Morada Correio">
        <TAG><![CDATA[#ENTIDADE_PRINCIPAL:ENTIDADE_AVULSO:MORADACORREIO#]]></TAG>
        <VALUE><![CDATA[MoradaCorreio]]></VALUE>
        <XPATH><![CDATA[/Entities/Principal/Entidade/EntidadeAvulsa/MoradaCorreio]]></XPATH>
      </FIELD>
      <FIELD label="Localidade Correio">
        <TAG><![CDATA[#ENTIDADE_PRINCIPAL:ENTIDADE_AVULSO:LOCALIDADECORREIO#]]></TAG>
        <VALUE><![CDATA[LocalidadeCorreio]]></VALUE>
        <XPATH><![CDATA[/Entities/Principal/Entidade/EntidadeAvulsa/LocalidadeCorreio]]></XPATH>
      </FIELD>
      <NODE label="Codigo Postal Correio">
        <FIELD label="Codigo Postal Correio 4">
          <TAG><![CDATA[#ENTIDADE_PRINCIPAL:ENTIDADE_AVULSO:CPC:CP4#]]></TAG>
          <VALUE><![CDATA[Codigo Postal Correio 4]]></VALUE>
          <XPATH><![CDATA[/Entities/Principal/Entidade/EntidadeAvulsa/CodigoPostalCorreio/CodigoPostal4]]></XPATH>
        </FIELD>
        <FIELD label="Codigo Postal Correio 3">
          <TAG><![CDATA[#ENTIDADE_PRINCIPAL:ENTIDADE_AVULSO:CPC:CP3#]]></TAG>
          <VALUE><![CDATA[Codigo Postal Correio 3]]></VALUE>
          <XPATH><![CDATA[/Entities/Principal/Entidade/EntidadeAvulsa/CodigoPostalCorreio/CodigoPostal3]]></XPATH>
        </FIELD>
        <FIELD label="Localidade Postal Correio">
          <TAG><![CDATA[#ENTIDADE_PRINCIPAL:ENTIDADE_AVULSO:CPC:LOCALIDADE#]]></TAG>
          <VALUE><![CDATA[Localidade Postal Correio]]></VALUE>
          <XPATH><![CDATA[/Entities/Principal/Entidade/EntidadeAvulsa/CodigoPostalCorreio/Localidade]]></XPATH>
        </FIELD>
      </NODE>
    </NODE>
    <NODE label="Outra Entidade">
      <FIELD label="Nif">
        <TAG><![CDATA[#ENTIDADE_PRINCIPAL:OUTRA_ENTIDADE:NIF#]]></TAG>
        <VALUE><![CDATA[Nif]]></VALUE>
        <XPATH><![CDATA[/Entities/Principal/Entidade/OutraEntidade/Nif]]></XPATH>
      </FIELD>
      <FIELD label="Nome Abreviado">
        <TAG><![CDATA[#ENTIDADE_PRINCIPAL:OUTRA_ENTIDADE:NOME_ABREVIADO#]]></TAG>
        <VALUE><![CDATA[Nome Abreviado]]></VALUE>
        <XPATH><![CDATA[/Entities/Principal/Entidade/OutraEntidade/NomeAbreviado]]></XPATH>
      </FIELD>
      <FIELD label="Nome">
        <TAG><![CDATA[#ENTIDADE_PRINCIPAL:OUTRA_ENTIDADE:NOME#]]></TAG>
        <VALUE><![CDATA[Nome]]></VALUE>
        <XPATH><![CDATA[/Entities/Principal/Entidade/OutraEntidade/Nome]]></XPATH>
      </FIELD>
      <FIELD label="Tipo">
        <TAG><![CDATA[#ENTIDADE_PRINCIPAL:OUTRA_ENTIDADE:TIPO#]]></TAG>
        <VALUE><![CDATA[Tipo]]></VALUE>
        <XPATH><![CDATA[/Entities/Principal/Entidade/OutraEntidade/Tipo]]></XPATH>
      </FIELD>
      <FIELD label="Data Encerramento">
        <TAG><![CDATA[#ENTIDADE_PRINCIPAL:OUTRA_ENTIDADE:DATA_ENCERRAMENTO#]]></TAG>
        <VALUE><![CDATA[Data Encerramento]]></VALUE>
        <XPATH><![CDATA[/Entities/Principal/Entidade/OutraEntidade/DataEncerramento]]></XPATH>
      </FIELD>
      <FIELD label="Email">
        <TAG><![CDATA[#ENTIDADE_PRINCIPAL:OUTRA_ENTIDADE:EMAIL#]]></TAG>
        <VALUE><![CDATA[Email]]></VALUE>
        <XPATH><![CDATA[/Entities/Principal/Entidade/OutraEntidade/Email]]></XPATH>
      </FIELD>
      <FIELD label="Fax">
        <TAG><![CDATA[#ENTIDADE_PRINCIPAL:OUTRA_ENTIDADE:FAX#]]></TAG>
        <VALUE><![CDATA[Fax]]></VALUE>
        <XPATH><![CDATA[/Entities/Principal/Entidade/OutraEntidade/Fax]]></XPATH>
      </FIELD>
      <FIELD label="Telefone">
        <TAG><![CDATA[#ENTIDADE_PRINCIPAL:OUTRA_ENTIDADE:TELEFONE#]]></TAG>
        <VALUE><![CDATA[Telefone]]></VALUE>
        <XPATH><![CDATA[/Entities/Principal/Entidade/OutraEntidade/Telefone]]></XPATH>
      </FIELD>
      <FIELD label="Codigo Postal Estrangeiro">
        <TAG><![CDATA[#ENTIDADE_PRINCIPAL:OUTRA_ENTIDADE:CODIGO_POSTAL_ESTRANGEIRO#]]></TAG>
        <VALUE><![CDATA[Codigo Postal Estrangeiro]]></VALUE>
        <XPATH><![CDATA[/Entities/Principal/Entidade/OutraEntidade/CodigoPostalEstrangeiro]]></XPATH>
      </FIELD>
    </NODE>
    <NODE label="Mediador">
      <FIELD label="Nome Abreviado">
        <TAG><![CDATA[#ENTIDADE_PRINCIPAL:MEDIADOR:NOME_ABREVIADO#]]></TAG>
        <VALUE><![CDATA[Nome Abreviado]]></VALUE>
        <XPATH><![CDATA[/Entities/Principal/Entidade/Mediador/NomeAbreviado]]></XPATH>
      </FIELD>
      <FIELD label="Nome Social">
        <TAG><![CDATA[#ENTIDADE_PRINCIPAL:MEDIADOR:NOME_SOCIAL#]]></TAG>
        <VALUE><![CDATA[Nome Social]]></VALUE>
        <XPATH><![CDATA[/Entities/Principal/Entidade/Mediador/NomeSocial]]></XPATH>
      </FIELD>
      <FIELD label="Numero Mediador">
        <TAG><![CDATA[#ENTIDADE_PRINCIPAL:MEDIADOR:NUMERO_MEDIADOR#]]></TAG>
        <VALUE><![CDATA[Numero Mediador]]></VALUE>
        <XPATH><![CDATA[/Entities/Principal/Entidade/Mediador/NumeroMediador]]></XPATH>
      </FIELD>
      <FIELD label="Ramos">
        <TAG><![CDATA[#ENTIDADE_PRINCIPAL:MEDIADOR:RAMOS#]]></TAG>
        <VALUE><![CDATA[Ramos]]></VALUE>
        <XPATH><![CDATA[/Entities/Principal/Entidade/Mediador/Ramos]]></XPATH>
      </FIELD>
      <FIELD label="Tipo Mediador">
        <TAG><![CDATA[#ENTIDADE_PRINCIPAL:MEDIADOR:TIPO_MEDIADOR#]]></TAG>
        <VALUE><![CDATA[Tipo Mediador]]></VALUE>
        <XPATH><![CDATA[/Entities/Principal/Entidade/Mediador/TipoMediador]]></XPATH>
      </FIELD>
      <FIELD label="Email">
        <TAG><![CDATA[#ENTIDADE_PRINCIPAL:MEDIADOR:EMAIL#]]></TAG>
        <VALUE><![CDATA[Email]]></VALUE>
        <XPATH><![CDATA[/Entities/Principal/Entidade/Mediador/Email]]></XPATH>
      </FIELD>
      <FIELD label="Fax">
        <TAG><![CDATA[#ENTIDADE_PRINCIPAL:MEDIADOR:FAX#]]></TAG>
        <VALUE><![CDATA[Fax]]></VALUE>
        <XPATH><![CDATA[/Entities/Principal/Entidade/Mediador/Fax]]></XPATH>
      </FIELD>
      <FIELD label="Telefone">
        <TAG><![CDATA[#ENTIDADE_PRINCIPAL:MEDIADOR:TELEFONE#]]></TAG>
        <VALUE><![CDATA[Telefone]]></VALUE>
        <XPATH><![CDATA[/Entities/Principal/Entidade/Mediador/Telefone]]></XPATH>
      </FIELD>
    </NODE>
    <NODE label="Fundo">
      <FIELD label="Data Extinção">
        <TAG><![CDATA[#ENTIDADE_PRINCIPAL:FUNDO:DATA_EXTINÇÃO#]]></TAG>
        <VALUE><![CDATA[Data Extinção]]></VALUE>
        <XPATH><![CDATA[/Entities/Principal/Entidade/Fundo/DataExtinção]]></XPATH>
      </FIELD>
      <FIELD label="Tipo">
        <TAG><![CDATA[#ENTIDADE_PRINCIPAL:FUNDO:TIPO#]]></TAG>
        <VALUE><![CDATA[Tipo]]></VALUE>
        <XPATH><![CDATA[/Entities/Principal/Entidade/Fundo/Tipo]]></XPATH>
      </FIELD>
      <FIELD label="NomeAbreviado">
        <TAG><![CDATA[#ENTIDADE_PRINCIPAL:FUNDO:NOMEABREVIADO#]]></TAG>
        <VALUE><![CDATA[NomeAbreviado]]></VALUE>
        <XPATH><![CDATA[/Entities/Principal/Entidade/Fundo/NomeAbreviado]]></XPATH>
      </FIELD>
      <FIELD label="Nome">
        <TAG><![CDATA[#ENTIDADE_PRINCIPAL:FUNDO:NOME#]]></TAG>
        <VALUE><![CDATA[Nome]]></VALUE>
        <XPATH><![CDATA[/Entities/Principal/Entidade/Fundo/Nome]]></XPATH>
      </FIELD>
      <FIELD label="Numero">
        <TAG><![CDATA[#ENTIDADE_PRINCIPAL:FUNDO:NUMERO#]]></TAG>
        <VALUE><![CDATA[Numero]]></VALUE>
        <XPATH><![CDATA[/Entities/Principal/Entidade/Fundo/Numero]]></XPATH>
      </FIELD>
      <NODE label="Entidades Gestoras">
        <NODE label="Lider">
          <FIELD label="Codigo Estatistico">
            <TAG><![CDATA[#ENTIDADE_PRINCIPAL:FUNDO:EG:LIDER:COD#]]></TAG>
            <VALUE><![CDATA[CodigoEstatistico]]></VALUE>
            <XPATH><![CDATA[/Entities/Principal/Entidade/Fundo/EntidadesGestoras/Lider/CodigoEstatistico]]></XPATH>
          </FIELD>
          <FIELD label="Nome Social">
            <TAG><![CDATA[#ENTIDADE_PRINCIPAL:FUNDO:EG:LIDER:NOMESOCIAL#]]></TAG>
            <VALUE><![CDATA[NomeSocial]]></VALUE>
            <XPATH><![CDATA[/Entities/Principal/Entidade/Fundo/EntidadesGestoras/Lider/NomeSocial]]></XPATH>
          </FIELD>
          <FIELD label="Nome Abreviado">
            <TAG><![CDATA[#ENTIDADE_PRINCIPAL:FUNDO:EG:LIDER:NOMEABREVIADO#]]></TAG>
            <VALUE><![CDATA[NomeAbreviado]]></VALUE>
            <XPATH><![CDATA[/Entities/Principal/Entidade/Fundo/EntidadesGestoras/Lider/NomeAbreviado]]></XPATH>
          </FIELD>
          <FIELD label="Morada">
            <TAG><![CDATA[#ENTIDADE_PRINCIPAL:FUNDO:EG:LIDER:MORADA#]]></TAG>
            <VALUE><![CDATA[Morada]]></VALUE>
            <XPATH><![CDATA[/Entities/Principal/Entidade/Fundo/EntidadesGestoras/Lider/Morada]]></XPATH>
          </FIELD>
          <FIELD label="Localidade">
            <TAG><![CDATA[#ENTIDADE_PRINCIPAL:FUNDO:EG:LIDER:LOCALIDADE#]]></TAG>
            <VALUE><![CDATA[Localidade]]></VALUE>
            <XPATH><![CDATA[/Entities/Principal/Entidade/Fundo/EntidadesGestoras/Lider/Localidade]]></XPATH>
          </FIELD>
          <NODE label="Codigo Postal">
            <FIELD label="Codigo Postal 4">
              <TAG><![CDATA[#ENTIDADE_PRINCIPAL:FUNDO:EG:LIDER:CP:CP4#]]></TAG>
              <VALUE><![CDATA[Codigo Postal 4]]></VALUE>
              <XPATH><![CDATA[/Entities/Principal/Entidade/Fundo/EntidadesGestoras/Lider/CodigoPostal/CodigoPostal4]]></XPATH>
            </FIELD>
            <FIELD label="Codigo Postal 3">
              <TAG><![CDATA[#ENTIDADE_PRINCIPAL:FUNDO:EG:LIDER:CP:CP3#]]></TAG>
              <VALUE><![CDATA[Codigo Postal 3]]></VALUE>
              <XPATH><![CDATA[/Entities/Principal/Entidade/Fundo/EntidadesGestoras/Lider/CodigoPostal/CodigoPostal3]]></XPATH>
            </FIELD>
            <FIELD label="Localidade">
              <TAG><![CDATA[#ENTIDADE_PRINCIPAL:FUNDO:EG:LIDER:CP:LOCALIDADE#]]></TAG>
              <VALUE><![CDATA[Localidade]]></VALUE>
              <XPATH><![CDATA[/Entities/Principal/Entidade/Fundo/EntidadesGestoras/Lider/CodigoPostal/Localidade]]></XPATH>
            </FIELD>
          </NODE>
          <FIELD label="Morada Correio">
            <TAG><![CDATA[#ENTIDADE_PRINCIPAL:FUNDO:EG:LIDER:MORADACORREIO#]]></TAG>
            <VALUE><![CDATA[MoradaCorreio]]></VALUE>
            <XPATH><![CDATA[/Entities/Principal/Entidade/Fundo/EntidadesGestoras/Lider/MoradaCorreio]]></XPATH>
          </FIELD>
          <FIELD label="Localidade Correio">
            <TAG><![CDATA[#ENTIDADE_PRINCIPAL:FUNDO:EG:LIDER:LOCALIDADECORREIO#]]></TAG>
            <VALUE><![CDATA[LocalidadeCorreio]]></VALUE>
            <XPATH><![CDATA[/Entities/Principal/Entidade/Fundo/EntidadesGestoras/Lider/LocalidadeCorreio]]></XPATH>
          </FIELD>
          <NODE label="Codigo Postal Correio">
            <FIELD label="Codigo Postal Correio 4">
              <TAG><![CDATA[#ENTIDADE_PRINCIPAL:FUNDO:EG:LIDER:CPC:CP4#]]></TAG>
              <VALUE><![CDATA[Codigo Postal 4]]></VALUE>
              <XPATH><![CDATA[/Entities/Principal/Entidade/Fundo/EntidadesGestoras/Lider/CodigoPostalCorreio/CodigoPostal4]]></XPATH>
            </FIELD>
            <FIELD label="Codigo Postal Correio 3">
              <TAG><![CDATA[#ENTIDADE_PRINCIPAL:FUNDO:EG:LIDER:CPC:CP3#]]></TAG>
              <VALUE><![CDATA[Codigo Postal 3]]></VALUE>
              <XPATH><![CDATA[/Entities/Principal/Entidade/Fundo/EntidadesGestoras/Lider/CodigoPostalCorreio/CodigoPostal3]]></XPATH>
            </FIELD>
            <FIELD label="Localidade Postal Correio">
              <TAG><![CDATA[#ENTIDADE_PRINCIPAL:FUNDO:EG:LIDER:CPC:LOCALIDADE#]]></TAG>
              <VALUE><![CDATA[Localidade]]></VALUE>
              <XPATH><![CDATA[/Entities/Principal/Entidade/Fundo/EntidadesGestoras/Lider/CodigoPostalCorreio/Localidade]]></XPATH>
            </FIELD>
          </NODE>
          <FIELD label="Telefone">
            <TAG><![CDATA[#ENTIDADE_PRINCIPAL:FUNDO:EG:LIDER:TELEFONE#]]></TAG>
            <VALUE><![CDATA[Telefone]]></VALUE>
            <XPATH><![CDATA[/Entities/Principal/Entidade/Fundo/EntidadesGestoras/Lider/Telefone]]></XPATH>
          </FIELD>
          <FIELD label="Fax">
            <TAG><![CDATA[#ENTIDADE_PRINCIPAL:FUNDO:EG:LIDER:FAX#]]></TAG>
            <VALUE><![CDATA[Fax]]></VALUE>
            <XPATH><![CDATA[/Entities/Principal/Entidade/Fundo/EntidadesGestoras/Lider/Fax]]></XPATH>
          </FIELD>
          <FIELD label="Email">
            <TAG><![CDATA[#ENTIDADE_PRINCIPAL:FUNDO:EG:LIDER:EMAIL#]]></TAG>
            <VALUE><![CDATA[Email]]></VALUE>
            <XPATH><![CDATA[/Entities/Principal/Entidade/Fundo/EntidadesGestoras/Lider/Email]]></XPATH>
          </FIELD>
        </NODE>
        <NODE label="Outras">
          <FIELD label="Nome Social">
            <TAG><![CDATA[#ENTIDADE_PRINCIPAL:FUNDO:EG:OUTRAS:NOMESOCIAL#]]></TAG>
            <VALUE><![CDATA[NomeSocial]]></VALUE>
            <XPATH><![CDATA[/Entities/Principal/Entidade/Fundo/EntidadesGestoras/Outras/NomeSocial]]></XPATH>
          </FIELD>
          <FIELD label="Nome Abreviado">
            <TAG><![CDATA[#ENTIDADE_PRINCIPAL:FUNDO:EG:OUTRAS:NOMEABREVIADO#]]></TAG>
            <VALUE><![CDATA[NomeAbreviado]]></VALUE>
            <XPATH><![CDATA[/Entities/Principal/Entidade/Fundo/EntidadesGestoras/Outras/NomeAbreviado]]></XPATH>
          </FIELD>
        </NODE>
      </NODE>
      <NODE label="Associado">
        <FIELD label="Nome">
          <TAG><![CDATA[#ENTIDADE_PRINCIPAL:FUNDO:ASSOCIADO:NOME#]]></TAG>
          <VALUE><![CDATA[Nome]]></VALUE>
          <XPATH><![CDATA[/Entities/Principal/Entidade/Fundo/Associado/Nome]]></XPATH>
        </FIELD>
        <FIELD label="Morada">
          <TAG><![CDATA[#ENTIDADE_PRINCIPAL:FUNDO:ASSOCIADO:MORADA#]]></TAG>
          <VALUE><![CDATA[Morada]]></VALUE>
          <XPATH><![CDATA[/Entities/Principal/Entidade/Fundo/Associado/Morada]]></XPATH>
        </FIELD>
        <FIELD label="Localidade">
          <TAG><![CDATA[#ENTIDADE_PRINCIPAL:FUNDO:ASSOCIADO:LOCALIDADE#]]></TAG>
          <VALUE><![CDATA[Localidade]]></VALUE>
          <XPATH><![CDATA[/Entities/Principal/Entidade/Fundo/Associado/Localidade]]></XPATH>
        </FIELD>
        <NODE label="Codigo Postal">
          <FIELD label="Codigo Postal 4">
            <TAG><![CDATA[#ENTIDADE_PRINCIPAL:FUNDO:ASSOCIADO:CP:CP4#]]></TAG>
            <VALUE><![CDATA[Codigo Postal 4]]></VALUE>
            <XPATH><![CDATA[/Entities/Principal/Entidade/Fundo/Associado/CodigoPostal/CodigoPostal4]]></XPATH>
          </FIELD>
          <FIELD label="Codigo Postal 3">
            <TAG><![CDATA[#ENTIDADE_PRINCIPAL:FUNDO:ASSOCIADO:CP:CP3#]]></TAG>
            <VALUE><![CDATA[Codigo Postal 3]]></VALUE>
            <XPATH><![CDATA[/Entities/Principal/Entidade/Fundo/Associado/CodigoPostal/CodigoPostal3]]></XPATH>
          </FIELD>
          <FIELD label="Localidade">
            <TAG><![CDATA[#ENTIDADE_PRINCIPAL:FUNDO:ASSOCIADO:CP:LOCALIDADE#]]></TAG>
            <VALUE><![CDATA[Localidade]]></VALUE>
            <XPATH><![CDATA[/Entities/Principal/Entidade/Fundo/Associado/CodigoPostal/Localidade]]></XPATH>
          </FIELD>
        </NODE>
      </NODE>
    </NODE>
    <NODE label="SGPS">
      <FIELD label="NomeAbreviado">
        <TAG><![CDATA[#ENTIDADE_PRINCIPAL:SGPS:NOMEABREVIADO#]]></TAG>
        <VALUE><![CDATA[NomeAbreviado]]></VALUE>
        <XPATH><![CDATA[/Entities/Principal/Entidade/SGPS/NomeAbreviado]]></XPATH>
      </FIELD>
      <FIELD label="Nome">
        <TAG><![CDATA[#ENTIDADE_PRINCIPAL:SGPS:NOME#]]></TAG>
        <VALUE><![CDATA[Nome]]></VALUE>
        <XPATH><![CDATA[/Entities/Principal/Entidade/SGPS/NomeSocial]]></XPATH>
      </FIELD>
      <FIELD label="Numero">
        <TAG><![CDATA[#ENTIDADE_PRINCIPAL:SGPS:NUMERO#]]></TAG>
        <VALUE><![CDATA[CodigoEstatistico]]></VALUE>
        <XPATH><![CDATA[/Entities/Principal/Entidade/SGPS/CodigoEstatistico]]></XPATH>
      </FIELD>
      <FIELD label="Contas Consolidadas">
        <TAG><![CDATA[#ENTIDADE_PRINCIPAL:SGPS:CONTASCONSOLIDADAS#]]></TAG>
        <VALUE><![CDATA[ContasConsolidadas]]></VALUE>
        <XPATH><![CDATA[/Entities/Principal/Entidade/SGPS/ContasConsolidadas]]></XPATH>
      </FIELD>
      <FIELD label="Data de Encerramento">
        <TAG><![CDATA[#ENTIDADE_PRINCIPAL:SGPS:DTENCERRAMENTO#]]></TAG>
        <VALUE><![CDATA[DtEncerramento]]></VALUE>
        <XPATH><![CDATA[/Entities/Principal/Entidade/SGPS/DtEncerramento]]></XPATH>
      </FIELD>
      <FIELD label="Telefone">
        <TAG><![CDATA[#ENTIDADE_PRINCIPAL:SGPS:TELEFONE#]]></TAG>
        <VALUE><![CDATA[Telefone]]></VALUE>
        <XPATH><![CDATA[/Entities/Principal/Entidade/SGPS/Telefone]]></XPATH>
      </FIELD>
      <FIELD label="Fax">
        <TAG><![CDATA[#ENTIDADE_PRINCIPAL:SGPS:FAX#]]></TAG>
        <VALUE><![CDATA[Fax]]></VALUE>
        <XPATH><![CDATA[/Entities/Principal/Entidade/SGPS/Fax]]></XPATH>
      </FIELD>
    </NODE>
    <NODE label="SGFP">
      <FIELD label="NomeAbreviado">
        <TAG><![CDATA[#ENTIDADE_PRINCIPAL:SGFP:NOMEABREVIADO#]]></TAG>
        <VALUE><![CDATA[NomeAbreviado]]></VALUE>
        <XPATH><![CDATA[/Entities/Principal/Entidade/SGFP/NomeAbreviado]]></XPATH>
      </FIELD>
      <FIELD label="Nome">
        <TAG><![CDATA[#ENTIDADE_PRINCIPAL:SGFP:NOME#]]></TAG>
        <VALUE><![CDATA[Nome]]></VALUE>
        <XPATH><![CDATA[/Entities/Principal/Entidade/SGFP/NomeSocial]]></XPATH>
      </FIELD>
      <FIELD label="Número">
        <TAG><![CDATA[#ENTIDADE_PRINCIPAL:SGFP:NUMERO#]]></TAG>
        <VALUE><![CDATA[CodigoEstatistico]]></VALUE>
        <XPATH><![CDATA[/Entities/Principal/Entidade/SGFP/CodigoEstatistico]]></XPATH>
      </FIELD>
      <FIELD label="Data de Encerramento">
        <TAG><![CDATA[#ENTIDADE_PRINCIPAL:SGFP:DTENCERRAMENTO#]]></TAG>
        <VALUE><![CDATA[DtEncerramento]]></VALUE>
        <XPATH><![CDATA[/Entities/Principal/Entidade/SGFP/DtEncerramento]]></XPATH>
      </FIELD>
      <FIELD label="Telefone">
        <TAG><![CDATA[#ENTIDADE_PRINCIPAL:SGFP:TELEFONE#]]></TAG>
        <VALUE><![CDATA[Telefone]]></VALUE>
        <XPATH><![CDATA[/Entities/Principal/Entidade/SGFP/Telefone]]></XPATH>
      </FIELD>
      <FIELD label="Fax">
        <TAG><![CDATA[#ENTIDADE_PRINCIPAL:SGFP:FAX#]]></TAG>
        <VALUE><![CDATA[Fax]]></VALUE>
        <XPATH><![CDATA[/Entities/Principal/Entidade/SGFP/Fax]]></XPATH>
      </FIELD>
    </NODE>
    <NODE label="Empresa de Seguro">
      <FIELD label="DtaPublicacaoDR">
        <TAG><![CDATA[#ENTIDADE_PRINCIPAL:EMPRESA_DE_SEGURO:DTAPUBLICACAODR#]]></TAG>
        <VALUE><![CDATA[DtaPublicacaoDR]]></VALUE>
        <XPATH><![CDATA[/Entities/Principal/Entidade/EmpresaSeguro/DtaPublicacaoDR]]></XPATH>
      </FIELD>
      <FIELD label="NumeroAgregadoPrincipal">
        <TAG><![CDATA[#ENTIDADE_PRINCIPAL:EMPRESA_DE_SEGURO:NUMEROAGREGADOPRINCIPAL#]]></TAG>
        <VALUE><![CDATA[NumeroAgregadoPrincipal]]></VALUE>
        <XPATH><![CDATA[/Entities/Principal/Entidade/EmpresaSeguro/NumeroAgregadoPrincipal]]></XPATH>
      </FIELD>
      <FIELD label="NrNormaAutorizacao">
        <TAG><![CDATA[#ENTIDADE_PRINCIPAL:EMPRESA_DE_SEGURO:NRNORMAAUTORIZACAO#]]></TAG>
        <VALUE><![CDATA[NrNormaAutorizacao]]></VALUE>
        <XPATH><![CDATA[/Entities/Principal/Entidade/EmpresaSeguro/NrNormaAutorizacao]]></XPATH>
      </FIELD>
      <FIELD label="DtPublicacaoDrConstituicao">
        <TAG><![CDATA[#ENTIDADE_PRINCIPAL:EMPRESA_DE_SEGURO:DTPUBDRCONST#]]></TAG>
        <VALUE><![CDATA[DtPublicacaoDrConstituicao]]></VALUE>
        <XPATH><![CDATA[/Entities/Principal/Entidade/EmpresaSeguro/DtPublicacaoDrConstituicao]]></XPATH>
      </FIELD>
      <FIELD label="DtaAutorizacaoISP">
        <TAG><![CDATA[#ENTIDADE_PRINCIPAL:EMPRESA_DE_SEGURO:DTAAUTORIZACAOISP#]]></TAG>
        <VALUE><![CDATA[DtaAutorizacaoISP]]></VALUE>
        <XPATH><![CDATA[/Entities/Principal/Entidade/EmpresaSeguro/DtaAutorizacaoISP]]></XPATH>
      </FIELD>
      <FIELD label="DtaEncerramento">
        <TAG><![CDATA[#ENTIDADE_PRINCIPAL:EMPRESA_DE_SEGURO:DTAENCERRAMENTO#]]></TAG>
        <VALUE><![CDATA[DtaEncerramento]]></VALUE>
        <XPATH><![CDATA[/Entities/Principal/Entidade/EmpresaSeguro/DtaEncerramento]]></XPATH>
      </FIELD>
      <FIELD label="Sigla">
        <TAG><![CDATA[#ENTIDADE_PRINCIPAL:EMPRESA_DE_SEGURO:SIGLA#]]></TAG>
        <VALUE><![CDATA[Sigla]]></VALUE>
        <XPATH><![CDATA[/Entities/Principal/Entidade/EmpresaSeguro/Sigla]]></XPATH>
      </FIELD>
      <FIELD label="Nome Sede">
        <TAG><![CDATA[#ENTIDADE_PRINCIPAL:EMPRESA_DE_SEGURO:NOME_SEDE#]]></TAG>
        <VALUE><![CDATA[Nome Sede]]></VALUE>
        <XPATH><![CDATA[/Entities/Principal/Entidade/EmpresaSeguro/NomeSede]]></XPATH>
      </FIELD>
      <FIELD label="País Sede">
        <TAG><![CDATA[#ENTIDADE_PRINCIPAL:EMPRESA_DE_SEGURO:PAÍS_SEDE#]]></TAG>
        <VALUE><![CDATA[País Sede]]></VALUE>
        <XPATH><![CDATA[/Entities/Principal/Entidade/EmpresaSeguro/PaísSede]]></XPATH>
      </FIELD>
      <FIELD label="Morada Sede">
        <TAG><![CDATA[#ENTIDADE_PRINCIPAL:EMPRESA_DE_SEGURO:MORADA_SEDE#]]></TAG>
        <VALUE><![CDATA[Morada Sede]]></VALUE>
        <XPATH><![CDATA[/Entities/Principal/Entidade/EmpresaSeguro/MoradaSede]]></XPATH>
      </FIELD>
      <FIELD label="Codigo Postal Sede">
        <TAG><![CDATA[#ENTIDADE_PRINCIPAL:EMPRESA_DE_SEGURO:CODIGO_POSTAL_SEDE#]]></TAG>
        <VALUE><![CDATA[Codigo Postal Sede]]></VALUE>
        <XPATH><![CDATA[/Entities/Principal/Entidade/EmpresaSeguro/CodigoPostalSede]]></XPATH>
      </FIELD>
      <FIELD label="Pais Proveniencia (LPS)">
        <TAG><![CDATA[#ENTIDADE_PRINCIPAL:EMPRESA_DE_SEGURO:PAIS_PROVENIENCIA_(LPS)#]]></TAG>
        <VALUE><![CDATA[Pais Proveniencia (LPS)]]></VALUE>
        <XPATH><![CDATA[/Entities/Principal/Entidade/EmpresaSeguro/PaisProveniencia]]></XPATH>
      </FIELD>
      <FIELD label="País">
        <TAG><![CDATA[#ENTIDADE_PRINCIPAL:EMPRESA_DE_SEGURO:PAÍS#]]></TAG>
        <VALUE><![CDATA[País]]></VALUE>
        <XPATH><![CDATA[/Entities/Principal/Entidade/EmpresaSeguro/País]]></XPATH>
      </FIELD>
      <FIELD label="Tipo Actividade">
        <TAG><![CDATA[#ENTIDADE_PRINCIPAL:EMPRESA_DE_SEGURO:TIPO_ACTIVIDADE#]]></TAG>
        <VALUE><![CDATA[Tipo Actividade]]></VALUE>
        <XPATH><![CDATA[/Entities/Principal/Entidade/EmpresaSeguro/TipoActividade]]></XPATH>
      </FIELD>
      <FIELD label="Fundos de Pensões">
        <TAG><![CDATA[#ENTIDADE_PRINCIPAL:EMPRESA_DE_SEGURO:FUNDOS_DE_PENSÕES#]]></TAG>
        <VALUE><![CDATA[Fundos de Pensões]]></VALUE>
        <XPATH><![CDATA[/Entities/Principal/Entidade/EmpresaSeguro/FundosdePensões]]></XPATH>
      </FIELD>
      <FIELD label="Entidades Associadas">
        <TAG><![CDATA[#ENTIDADE_PRINCIPAL:EMPRESA_DE_SEGURO:ENTIDADES_ASSOCIADAS#]]></TAG>
        <VALUE><![CDATA[Entidades Associadas]]></VALUE>
        <XPATH><![CDATA[/Entities/Principal/Entidade/EmpresaSeguro/EntidadesAssociadas]]></XPATH>
      </FIELD>
      <FIELD label="Codigo Seguro Operacao">
        <TAG><![CDATA[#ENTIDADE_PRINCIPAL:EMPRESA_DE_SEGURO:CODIGO_SEGURO_OPERACAO#]]></TAG>
        <VALUE><![CDATA[Codigo Seguro Operacao]]></VALUE>
        <XPATH><![CDATA[/Entities/Principal/Entidade/EmpresaSeguro/CodigoSeguroOperacao]]></XPATH>
      </FIELD>
      <FIELD label="Codigo Ramo NV">
        <TAG><![CDATA[#ENTIDADE_PRINCIPAL:EMPRESA_DE_SEGURO:CODIGO_RAMO_NV#]]></TAG>
        <VALUE><![CDATA[Codigo Ramo NV]]></VALUE>
        <XPATH><![CDATA[/Entities/Principal/Entidade/EmpresaSeguro/CodigoRamoNV]]></XPATH>
      </FIELD>
      <FIELD label="Nome Modalidade NV">
        <TAG><![CDATA[#ENTIDADE_PRINCIPAL:EMPRESA_DE_SEGURO:NOME_MODALIDADE_NV#]]></TAG>
        <VALUE><![CDATA[Nome Modalidade NV]]></VALUE>
        <XPATH><![CDATA[/Entities/Principal/Entidade/EmpresaSeguro/NomeModalidadeNV]]></XPATH>
      </FIELD>
      <FIELD label="Nome Grupo Ramo NV">
        <TAG><![CDATA[#ENTIDADE_PRINCIPAL:EMPRESA_DE_SEGURO:NOME_GRUPO_RAMO_NV#]]></TAG>
        <VALUE><![CDATA[Nome Grupo Ramo NV]]></VALUE>
        <XPATH><![CDATA[/Entities/Principal/Entidade/EmpresaSeguro/NomeGrupoRamoNV]]></XPATH>
      </FIELD>
      <FIELD label="Codigo Ramo VD">
        <TAG><![CDATA[#ENTIDADE_PRINCIPAL:EMPRESA_DE_SEGURO:CODIGO_RAMO_VD#]]></TAG>
        <VALUE><![CDATA[Codigo Ramo VD]]></VALUE>
        <XPATH><![CDATA[/Entities/Principal/Entidade/EmpresaSeguro/CodigoRamoVD]]></XPATH>
      </FIELD>
      <FIELD label="Nome Modalidade VD">
        <TAG><![CDATA[#ENTIDADE_PRINCIPAL:EMPRESA_DE_SEGURO:NOME_MODALIDADE_VD#]]></TAG>
        <VALUE><![CDATA[Nome Modalidade VD]]></VALUE>
        <XPATH><![CDATA[/Entities/Principal/Entidade/EmpresaSeguro/NomeModalidadeVD]]></XPATH>
      </FIELD>
      <FIELD label="Nome Grupo Ramo VD">
        <TAG><![CDATA[#ENTIDADE_PRINCIPAL:EMPRESA_DE_SEGURO:NOME_GRUPO_RAMO_VD#]]></TAG>
        <VALUE><![CDATA[Nome Grupo Ramo VD]]></VALUE>
        <XPATH><![CDATA[/Entities/Principal/Entidade/EmpresaSeguro/NomeGrupoRamoVD]]></XPATH>
      </FIELD>
      <FIELD label="Nome actuário responsável">
        <TAG><![CDATA[#ENTIDADE_PRINCIPAL:EMPRESA_DE_SEGURO:NOME_ACTUÁRIO_RESPONSÁVEL#]]></TAG>
        <VALUE><![CDATA[Nome actuário responsável]]></VALUE>
        <XPATH><![CDATA[/Entities/Principal/Entidade/EmpresaSeguro/Nomeactuárioresponsável]]></XPATH>
      </FIELD>
      <FIELD label="Classes de Seguros">
        <TAG><![CDATA[#ENTIDADE_PRINCIPAL:EMPRESA_DE_SEGURO:CLASSES_DE_SEGUROS#]]></TAG>
        <VALUE><![CDATA[Classes de Seguros]]></VALUE>
        <XPATH><![CDATA[/Entities/Principal/Entidade/EmpresaSeguro/ClassesdeSeguros]]></XPATH>
      </FIELD>
      <FIELD label="Autoridade de Supervisão">
        <TAG><![CDATA[#ENTIDADE_PRINCIPAL:EMPRESA_DE_SEGURO:AUTORIDADE_DE_SUPERVISÃO#]]></TAG>
        <VALUE><![CDATA[Autoridade de Supervisão]]></VALUE>
        <XPATH><![CDATA[/Entities/Principal/Entidade/EmpresaSeguro/AutoridadedeSupervisão]]></XPATH>
      </FIELD>
      <FIELD label="Codigo Postal Representante">
        <TAG><![CDATA[#ENTIDADE_PRINCIPAL:EMPRESA_DE_SEGURO:CP_REPRESENTANTE#]]></TAG>
        <VALUE><![CDATA[Codigo Postal Representante]]></VALUE>
        <XPATH><![CDATA[/Entities/Principal/Entidade/EmpresaSeguro/CodigoPostalRepresentante]]></XPATH>
      </FIELD>
      <FIELD label="Morada Representante">
        <TAG><![CDATA[#ENTIDADE_PRINCIPAL:EMPRESA_DE_SEGURO:MORADA_REPRESENTANTE#]]></TAG>
        <VALUE><![CDATA[Morada Representante]]></VALUE>
        <XPATH><![CDATA[/Entities/Principal/Entidade/EmpresaSeguro/MoradaRepresentante]]></XPATH>
      </FIELD>
      <FIELD label="Nome Representante Fiscal">
        <TAG><![CDATA[#ENTIDADE_PRINCIPAL:EMPRESA_DE_SEGURO:NOME_REPRESENTANTE_FISCAL#]]></TAG>
        <VALUE><![CDATA[Nome Representante Fiscal]]></VALUE>
        <XPATH><![CDATA[/Entities/Principal/Entidade/EmpresaSeguro/NomeRepresentanteFiscal]]></XPATH>
      </FIELD>
      <FIELD label="Email">
        <TAG><![CDATA[#ENTIDADE_PRINCIPAL:EMPRESA_DE_SEGURO:EMAIL#]]></TAG>
        <VALUE><![CDATA[Email]]></VALUE>
        <XPATH><![CDATA[/Entities/Principal/Entidade/EmpresaSeguro/Email]]></XPATH>
      </FIELD>
      <FIELD label="Fax">
        <TAG><![CDATA[#ENTIDADE_PRINCIPAL:EMPRESA_DE_SEGURO:FAX#]]></TAG>
        <VALUE><![CDATA[Fax]]></VALUE>
        <XPATH><![CDATA[/Entities/Principal/Entidade/EmpresaSeguro/Fax]]></XPATH>
      </FIELD>
      <FIELD label="Telefone">
        <TAG><![CDATA[#ENTIDADE_PRINCIPAL:EMPRESA_DE_SEGURO:TELEFONE#]]></TAG>
        <VALUE><![CDATA[Telefone]]></VALUE>
        <XPATH><![CDATA[/Entities/Principal/Entidade/EmpresaSeguro/Telefone]]></XPATH>
      </FIELD>
      <FIELD label="Nome Abreviado">
        <TAG><![CDATA[#ENTIDADE_PRINCIPAL:EMPRESA_DE_SEGURO:NOME_ABREVIADO#]]></TAG>
        <VALUE><![CDATA[Nome Abreviado]]></VALUE>
        <XPATH><![CDATA[/Entities/Principal/Entidade/EmpresaSeguro/NomeAbreviado]]></XPATH>
      </FIELD>
      <FIELD label="Nome Social">
        <TAG><![CDATA[#ENTIDADE_PRINCIPAL:EMPRESA_DE_SEGURO:NOME_SOCIAL#]]></TAG>
        <VALUE><![CDATA[Nome Social]]></VALUE>
        <XPATH><![CDATA[/Entities/Principal/Entidade/EmpresaSeguro/NomeSocial]]></XPATH>
      </FIELD>
      <FIELD label="Forma Juridica">
        <TAG><![CDATA[#ENTIDADE_PRINCIPAL:EMPRESA_DE_SEGURO:FORMA_JURIDICA#]]></TAG>
        <VALUE><![CDATA[Forma Juridica]]></VALUE>
        <XPATH><![CDATA[/Entities/Principal/Entidade/EmpresaSeguro/FormaJuridica]]></XPATH>
      </FIELD>
      <FIELD label="Regime">
        <TAG><![CDATA[#ENTIDADE_PRINCIPAL:EMPRESA_DE_SEGURO:REGIME#]]></TAG>
        <VALUE><![CDATA[Regime]]></VALUE>
        <XPATH><![CDATA[/Entities/Principal/Entidade/EmpresaSeguro/Regime]]></XPATH>
      </FIELD>
      <FIELD label="Código Estatístico">
        <TAG><![CDATA[#ENTIDADE_PRINCIPAL:EMPRESA_DE_SEGURO:CÓDIGO_ESTATÍSTICO#]]></TAG>
        <VALUE><![CDATA[Código Estatístico]]></VALUE>
        <XPATH><![CDATA[/Entities/Principal/Entidade/EmpresaSeguro/CódigoEstatístico]]></XPATH>
      </FIELD>
    </NODE>
  </NODE>
  <NODE label="Secundária 1" replaceTest="/Entities">
    <NODE label="Entidade Registo/Processo">
      <FIELD label="Nif">
        <TAG><![CDATA[#SECUNDÁRIA_1:ENTIDADE_AVULSO:NIF#]]></TAG>
        <VALUE><![CDATA[Nif]]></VALUE>
        <XPATH><![CDATA[/Entities/Secundaria1/Entidade/EntidadeAvulsa/Nif]]></XPATH>
      </FIELD>
      <FIELD label="Nome Abreviado">
        <TAG><![CDATA[#SECUNDÁRIA_1:ENTIDADE_AVULSO:NOME_ABREVIADO#]]></TAG>
        <VALUE><![CDATA[Nome Abreviado]]></VALUE>
        <XPATH><![CDATA[/Entities/Secundaria1/Entidade/EntidadeAvulsa/NomeAbreviado]]></XPATH>
      </FIELD>
      <FIELD label="Nome">
        <TAG><![CDATA[#SECUNDÁRIA_1:ENTIDADE_AVULSO:NOME#]]></TAG>
        <VALUE><![CDATA[Nome]]></VALUE>
        <XPATH><![CDATA[/Entities/Secundaria1/Entidade/EntidadeAvulsa/Nome]]></XPATH>
      </FIELD>
      <FIELD label="Titulo">
        <TAG><![CDATA[#SECUNDÁRIA_1:ENTIDADE_AVULSO:TITULO#]]></TAG>
        <VALUE><![CDATA[Titulo]]></VALUE>
        <XPATH><![CDATA[/Entities/Secundaria1/Entidade/EntidadeAvulsa/Titulo]]></XPATH>
      </FIELD>
      <FIELD label="Email">
        <TAG><![CDATA[#SECUNDÁRIA_1:ENTIDADE_AVULSO:EMAIL#]]></TAG>
        <VALUE><![CDATA[Email]]></VALUE>
        <XPATH><![CDATA[/Entities/Secundaria1/Entidade/EntidadeAvulsa/Email]]></XPATH>
      </FIELD>
      <FIELD label="Fax">
        <TAG><![CDATA[#SECUNDÁRIA_1:ENTIDADE_AVULSO:FAX#]]></TAG>
        <VALUE><![CDATA[Fax]]></VALUE>
        <XPATH><![CDATA[/Entities/Secundaria1/Entidade/EntidadeAvulsa/Fax]]></XPATH>
      </FIELD>
      <FIELD label="Telefone">
        <TAG><![CDATA[#SECUNDÁRIA_1:ENTIDADE_AVULSO:TELEFONE#]]></TAG>
        <VALUE><![CDATA[Telefone]]></VALUE>
        <XPATH><![CDATA[/Entities/Secundaria1/Entidade/EntidadeAvulsa/Telefone]]></XPATH>
      </FIELD>
      <FIELD label="Morada ">
        <TAG><![CDATA[#SECUNDÁRIA_1:ENTIDADE_AVULSO:MORADA_#]]></TAG>
        <VALUE><![CDATA[Morada ]]></VALUE>
        <XPATH><![CDATA[/Entities/Secundaria1/Entidade/EntidadeAvulsa/XMorada]]></XPATH>
      </FIELD>
      <FIELD label="Localidade">
        <TAG><![CDATA[#SECUNDÁRIA_1:ENTIDADE_AVULSO:LOCALIDADE#]]></TAG>
        <VALUE><![CDATA[Localidade]]></VALUE>
        <XPATH><![CDATA[/Entities/Secundaria1/Entidade/EntidadeAvulsa/Localidade]]></XPATH>
      </FIELD>
      <NODE label="Codigo Postal">
        <FIELD label="Codigo Postal 4">
          <TAG><![CDATA[#SECUNDÁRIA_1:ENTIDADE_AVULSO:CODIGO_POSTAL:CODIGO_POSTAL_4#]]></TAG>
          <VALUE><![CDATA[Codigo Postal 4]]></VALUE>
          <XPATH><![CDATA[/Entities/Secundaria1/Entidade/EntidadeAvulsa/CodigoPostal/CodPostal4]]></XPATH>
        </FIELD>
        <FIELD label="Codigo Postal 3">
          <TAG><![CDATA[#SECUNDÁRIA_1:ENTIDADE_AVULSO:CODIGO_POSTAL:CODIGO_POSTAL_3#]]></TAG>
          <VALUE><![CDATA[Codigo Postal 3]]></VALUE>
          <XPATH><![CDATA[/Entities/Secundaria1/Entidade/EntidadeAvulsa/CodigoPostal/CodPostal3]]></XPATH>
        </FIELD>
        <FIELD label="Localidade Postal">
          <TAG><![CDATA[#SECUNDÁRIA_1:ENTIDADE_AVULSO:CODIGO_POSTAL:LOCALIDADE#]]></TAG>
          <VALUE><![CDATA[Localidade Postal]]></VALUE>
          <XPATH><![CDATA[/Entities/Secundaria1/Entidade/EntidadeAvulsa/CodigoPostal/LocalidadePostal]]></XPATH>
        </FIELD>
      </NODE>
      <FIELD label="Morada Correio">
        <TAG><![CDATA[#SECUNDÁRIA_1:ENTIDADE_AVULSO:MORADACORREIO#]]></TAG>
        <VALUE><![CDATA[MoradaCorreio]]></VALUE>
        <XPATH><![CDATA[/Entities/Secundaria1/Entidade/EntidadeAvulsa/MoradaCorreio]]></XPATH>
      </FIELD>
      <FIELD label="Localidade Correio">
        <TAG><![CDATA[#SECUNDÁRIA_1:ENTIDADE_AVULSO:LOCALIDADECORREIO#]]></TAG>
        <VALUE><![CDATA[LocalidadeCorreio]]></VALUE>
        <XPATH><![CDATA[/Entities/Secundaria1/Entidade/EntidadeAvulsa/LocalidadeCorreio]]></XPATH>
      </FIELD>
      <NODE label="Codigo Postal Correio">
        <FIELD label="Codigo Postal Correio 4">
          <TAG><![CDATA[#SECUNDÁRIA_1:ENTIDADE_AVULSO:CPC:CP4#]]></TAG>
          <VALUE><![CDATA[Codigo Postal Correio 4]]></VALUE>
          <XPATH><![CDATA[/Entities/Secundaria1/Entidade/EntidadeAvulsa/CodigoPostalCorreio/CodigoPostal4]]></XPATH>
        </FIELD>
        <FIELD label="Codigo Postal Correio 3">
          <TAG><![CDATA[#SECUNDÁRIA_1:ENTIDADE_AVULSO:CPC:CP3#]]></TAG>
          <VALUE><![CDATA[Codigo Postal Correio 3]]></VALUE>
          <XPATH><![CDATA[/Entities/Secundaria1/Entidade/EntidadeAvulsa/CodigoPostalCorreio/CodigoPostal3]]></XPATH>
        </FIELD>
        <FIELD label="Localidade Postal Correio">
          <TAG><![CDATA[#SECUNDÁRIA_1:ENTIDADE_AVULSO:CPC:LOCALIDADE#]]></TAG>
          <VALUE><![CDATA[Localidade Postal Correio]]></VALUE>
          <XPATH><![CDATA[/Entities/Secundaria1/Entidade/EntidadeAvulsa/CodigoPostalCorreio/Localidade]]></XPATH>
        </FIELD>
      </NODE>
    </NODE>
    <NODE label="Outra Entidade">
      <FIELD label="Data Encerramento">
        <TAG><![CDATA[#SECUNDÁRIA_1:OUTRA_ENTIDADE:DATA_ENCERRAMENTO#]]></TAG>
        <VALUE><![CDATA[Data Encerramento]]></VALUE>
        <XPATH><![CDATA[/Entities/Secundaria1/Entidade/OutraEntidade/DataEncerramento]]></XPATH>
      </FIELD>
      <FIELD label="Email">
        <TAG><![CDATA[#SECUNDÁRIA_1:OUTRA_ENTIDADE:EMAIL#]]></TAG>
        <VALUE><![CDATA[Email]]></VALUE>
        <XPATH><![CDATA[/Entities/Secundaria1/Entidade/OutraEntidade/Email]]></XPATH>
      </FIELD>
      <FIELD label="Fax">
        <TAG><![CDATA[#SECUNDÁRIA_1:OUTRA_ENTIDADE:FAX#]]></TAG>
        <VALUE><![CDATA[Fax]]></VALUE>
        <XPATH><![CDATA[/Entities/Secundaria1/Entidade/OutraEntidade/Fax]]></XPATH>
      </FIELD>
      <FIELD label="Telefone">
        <TAG><![CDATA[#SECUNDÁRIA_1:OUTRA_ENTIDADE:TELEFONE#]]></TAG>
        <VALUE><![CDATA[Telefone]]></VALUE>
        <XPATH><![CDATA[/Entities/Secundaria1/Entidade/OutraEntidade/Telefone]]></XPATH>
      </FIELD>
      <FIELD label="Localidade">
        <TAG><![CDATA[#SECUNDÁRIA_1:OUTRA_ENTIDADE:LOCALIDADE#]]></TAG>
        <VALUE><![CDATA[Localidade]]></VALUE>
        <XPATH><![CDATA[/Entities/Secundaria1/Entidade/OutraEntidade/Localidade]]></XPATH>
      </FIELD>
      <FIELD label="Codigo Postal Estrangeiro">
        <TAG><![CDATA[#SECUNDÁRIA_1:OUTRA_ENTIDADE:CODIGO_POSTAL_ESTRANGEIRO#]]></TAG>
        <VALUE><![CDATA[Codigo Postal Estrangeiro]]></VALUE>
        <XPATH><![CDATA[/Entities/Secundaria1/Entidade/OutraEntidade/CodigoPostalEstrangeiro]]></XPATH>
      </FIELD>
      <FIELD label="Nif">
        <TAG><![CDATA[#SECUNDÁRIA_1:OUTRA_ENTIDADE:NIF#]]></TAG>
        <VALUE><![CDATA[Nif]]></VALUE>
        <XPATH><![CDATA[/Entities/Secundaria1/Entidade/OutraEntidade/Nif]]></XPATH>
      </FIELD>
      <FIELD label="Nome Abreviado">
        <TAG><![CDATA[#SECUNDÁRIA_1:OUTRA_ENTIDADE:NOME_ABREVIADO#]]></TAG>
        <VALUE><![CDATA[Nome Abreviado]]></VALUE>
        <XPATH><![CDATA[/Entities/Secundaria1/Entidade/OutraEntidade/NomeAbreviado]]></XPATH>
      </FIELD>
      <FIELD label="Nome">
        <TAG><![CDATA[#SECUNDÁRIA_1:OUTRA_ENTIDADE:NOME#]]></TAG>
        <VALUE><![CDATA[Nome]]></VALUE>
        <XPATH><![CDATA[/Entities/Secundaria1/Entidade/OutraEntidade/Nome]]></XPATH>
      </FIELD>
      <FIELD label="Tipo">
        <TAG><![CDATA[#SECUNDÁRIA_1:OUTRA_ENTIDADE:TIPO#]]></TAG>
        <VALUE><![CDATA[Tipo]]></VALUE>
        <XPATH><![CDATA[/Entities/Secundaria1/Entidade/OutraEntidade/Tipo]]></XPATH>
      </FIELD>
    </NODE>
    <NODE label="Mediador">
      <FIELD label="Ramos">
        <TAG><![CDATA[#SECUNDÁRIA_1:MEDIADOR:RAMOS#]]></TAG>
        <VALUE><![CDATA[Ramos]]></VALUE>
        <XPATH><![CDATA[/Entities/Secundaria1/Entidade/Mediador/Ramos]]></XPATH>
      </FIELD>
      <FIELD label="Tipo Mediador">
        <TAG><![CDATA[#SECUNDÁRIA_1:MEDIADOR:TIPO_MEDIADOR#]]></TAG>
        <VALUE><![CDATA[Tipo Mediador]]></VALUE>
        <XPATH><![CDATA[/Entities/Secundaria1/Entidade/Mediador/TipoMediador]]></XPATH>
      </FIELD>
      <FIELD label="Email">
        <TAG><![CDATA[#SECUNDÁRIA_1:MEDIADOR:EMAIL#]]></TAG>
        <VALUE><![CDATA[Email]]></VALUE>
        <XPATH><![CDATA[/Entities/Secundaria1/Entidade/Mediador/Email]]></XPATH>
      </FIELD>
      <FIELD label="Fax">
        <TAG><![CDATA[#SECUNDÁRIA_1:MEDIADOR:FAX#]]></TAG>
        <VALUE><![CDATA[Fax]]></VALUE>
        <XPATH><![CDATA[/Entities/Secundaria1/Entidade/Mediador/Fax]]></XPATH>
      </FIELD>
      <FIELD label="Telefone">
        <TAG><![CDATA[#SECUNDÁRIA_1:MEDIADOR:TELEFONE#]]></TAG>
        <VALUE><![CDATA[Telefone]]></VALUE>
        <XPATH><![CDATA[/Entities/Secundaria1/Entidade/Mediador/Telefone]]></XPATH>
      </FIELD>
      <FIELD label="Nome Abreviado">
        <TAG><![CDATA[#SECUNDÁRIA_1:MEDIADOR:NOME_ABREVIADO#]]></TAG>
        <VALUE><![CDATA[Nome Abreviado]]></VALUE>
        <XPATH><![CDATA[/Entities/Secundaria1/Entidade/Mediador/NomeAbreviado]]></XPATH>
      </FIELD>
      <FIELD label="Nome Social">
        <TAG><![CDATA[#SECUNDÁRIA_1:MEDIADOR:NOME_SOCIAL#]]></TAG>
        <VALUE><![CDATA[Nome Social]]></VALUE>
        <XPATH><![CDATA[/Entities/Secundaria1/Entidade/Mediador/NomeSocial]]></XPATH>
      </FIELD>
      <FIELD label="Numero Mediador">
        <TAG><![CDATA[#SECUNDÁRIA_1:MEDIADOR:NUMERO_MEDIADOR#]]></TAG>
        <VALUE><![CDATA[Numero Mediador]]></VALUE>
        <XPATH><![CDATA[/Entities/Secundaria1/Entidade/Mediador/NumeroMediador]]></XPATH>
      </FIELD>
    </NODE>
    <NODE label="Fundo">
      <FIELD label="Data Extinção">
        <TAG><![CDATA[#SECUNDÁRIA_1:FUNDO:DATA_EXTINÇÃO#]]></TAG>
        <VALUE><![CDATA[Data Extinção]]></VALUE>
        <XPATH><![CDATA[/Entities/Secundaria1/Entidade/Fundo/DataExtinção]]></XPATH>
      </FIELD>
      <FIELD label="Tipo">
        <TAG><![CDATA[#SECUNDÁRIA_1:FUNDO:TIPO#]]></TAG>
        <VALUE><![CDATA[Tipo]]></VALUE>
        <XPATH><![CDATA[/Entities/Secundaria1/Entidade/Fundo/Tipo]]></XPATH>
      </FIELD>
      <FIELD label="NomeAbreviado">
        <TAG><![CDATA[#SECUNDÁRIA_1:FUNDO:NOMEABREVIADO#]]></TAG>
        <VALUE><![CDATA[NomeAbreviado]]></VALUE>
        <XPATH><![CDATA[/Entities/Secundaria1/Entidade/Fundo/NomeAbreviado]]></XPATH>
      </FIELD>
      <FIELD label="Nome">
        <TAG><![CDATA[#SECUNDÁRIA_1:FUNDO:NOME#]]></TAG>
        <VALUE><![CDATA[Nome]]></VALUE>
        <XPATH><![CDATA[/Entities/Secundaria1/Entidade/Fundo/Nome]]></XPATH>
      </FIELD>
      <FIELD label="Numero">
        <TAG><![CDATA[#SECUNDÁRIA_1:FUNDO:NUMERO#]]></TAG>
        <VALUE><![CDATA[Numero]]></VALUE>
        <XPATH><![CDATA[/Entities/Secundaria1/Entidade/Fundo/Numero]]></XPATH>
      </FIELD>
    </NODE>
    <NODE label="SGPS">
      <FIELD label="NomeAbreviado">
        <TAG><![CDATA[#SECUNDÁRIA_1:SGPS:NOMEABREVIADO#]]></TAG>
        <VALUE><![CDATA[NomeAbreviado]]></VALUE>
        <XPATH><![CDATA[/Entities/Secundaria1/Entidade/SGPS/NomeAbreviado]]></XPATH>
      </FIELD>
      <FIELD label="Nome">
        <TAG><![CDATA[#SECUNDÁRIA_1:SGPS:NOME#]]></TAG>
        <VALUE><![CDATA[Nome]]></VALUE>
        <XPATH><![CDATA[/Entities/Secundaria1/Entidade/SGPS/NomeSocial]]></XPATH>
      </FIELD>
      <FIELD label="Numero">
        <TAG><![CDATA[#SECUNDÁRIA_1:SGPS:NUMERO#]]></TAG>
        <VALUE><![CDATA[CodigoEstatistico]]></VALUE>
        <XPATH><![CDATA[/Entities/Secundaria1/Entidade/SGPS/CodigoEstatistico]]></XPATH>
      </FIELD>
      <FIELD label="Contas Consolidadas">
        <TAG><![CDATA[#SECUNDÁRIA_1:SGPS:CONTASCONSOLIDADAS#]]></TAG>
        <VALUE><![CDATA[ContasConsolidadas]]></VALUE>
        <XPATH><![CDATA[/Entities/Secundaria1/Entidade/SGPS/ContasConsolidadas]]></XPATH>
      </FIELD>
      <FIELD label="Data de Encerramento">
        <TAG><![CDATA[#SECUNDÁRIA_1:SGPS:DTENCERRAMENTO#]]></TAG>
        <VALUE><![CDATA[DtEncerramento]]></VALUE>
        <XPATH><![CDATA[/Entities/Secundaria1/Entidade/SGPS/DtEncerramento]]></XPATH>
      </FIELD>
      <FIELD label="Telefone">
        <TAG><![CDATA[#SECUNDÁRIA_1:SGPS:TELEFONE#]]></TAG>
        <VALUE><![CDATA[Telefone]]></VALUE>
        <XPATH><![CDATA[/Entities/Secundaria1/Entidade/SGPS/Telefone]]></XPATH>
      </FIELD>
      <FIELD label="Fax">
        <TAG><![CDATA[#SECUNDÁRIA_1:SGPS:FAX#]]></TAG>
        <VALUE><![CDATA[Fax]]></VALUE>
        <XPATH><![CDATA[/Entities/Secundaria1/Entidade/SGPS/Fax]]></XPATH>
      </FIELD>
    </NODE>
    <NODE label="SGFP">
      <FIELD label="NomeAbreviado">
        <TAG><![CDATA[#SECUNDÁRIA_1:SGFP:NOMEABREVIADO#]]></TAG>
        <VALUE><![CDATA[NomeAbreviado]]></VALUE>
        <XPATH><![CDATA[/Entities/Secundaria1/Entidade/SGFP/NomeAbreviado]]></XPATH>
      </FIELD>
      <FIELD label="Nome">
        <TAG><![CDATA[#SECUNDÁRIA_1:SGFP:NOME#]]></TAG>
        <VALUE><![CDATA[Nome]]></VALUE>
        <XPATH><![CDATA[/Entities/Secundaria1/Entidade/SGFP/NomeSocial]]></XPATH>
      </FIELD>
      <FIELD label="Número">
        <TAG><![CDATA[#SECUNDÁRIA_1:SGFP:NUMERO#]]></TAG>
        <VALUE><![CDATA[CodigoEstatistico]]></VALUE>
        <XPATH><![CDATA[/Entities/Secundaria1/Entidade/SGFP/CodigoEstatistico]]></XPATH>
      </FIELD>
      <FIELD label="Data de Encerramento">
        <TAG><![CDATA[#SECUNDÁRIA_1:SGFP:DTENCERRAMENTO#]]></TAG>
        <VALUE><![CDATA[DtEncerramento]]></VALUE>
        <XPATH><![CDATA[/Entities/Secundaria1/Entidade/SGFP/DtEncerramento]]></XPATH>
      </FIELD>
      <FIELD label="Telefone">
        <TAG><![CDATA[#SECUNDÁRIA_1:SGFP:TELEFONE#]]></TAG>
        <VALUE><![CDATA[Telefone]]></VALUE>
        <XPATH><![CDATA[/Entities/Secundaria1/Entidade/SGFP/Telefone]]></XPATH>
      </FIELD>
      <FIELD label="Fax">
        <TAG><![CDATA[#SECUNDÁRIA_1:SGFP:FAX#]]></TAG>
        <VALUE><![CDATA[Fax]]></VALUE>
        <XPATH><![CDATA[/Entities/Secundaria1/Entidade/SGFP/Fax]]></XPATH>
      </FIELD>
    </NODE>
    <NODE label="Empresa de Seguro">
      <FIELD label="DtaPublicacaoDR">
        <TAG><![CDATA[#SECUNDÁRIA_1:EMPRESA_DE_SEGURO:DTAPUBLICACAODR#]]></TAG>
        <VALUE><![CDATA[DtaPublicacaoDR]]></VALUE>
        <XPATH><![CDATA[/Entities/Secundaria1/Entidade/EmpresaSeguro/DtaPublicacaoDR]]></XPATH>
      </FIELD>
      <FIELD label="NumeroAgregadoPrincipal">
        <TAG><![CDATA[#SECUNDÁRIA_1:EMPRESA_DE_SEGURO:NUMEROAGREGADOPRINCIPAL#]]></TAG>
        <VALUE><![CDATA[NumeroAgregadoPrincipal]]></VALUE>
        <XPATH><![CDATA[/Entities/Secundaria1/Entidade/EmpresaSeguro/NumeroAgregadoPrincipal]]></XPATH>
      </FIELD>
      <FIELD label="NrNormaAutorizacao">
        <TAG><![CDATA[#SECUNDÁRIA_1:EMPRESA_DE_SEGURO:NRNORMAAUTORIZACAO#]]></TAG>
        <VALUE><![CDATA[NrNormaAutorizacao]]></VALUE>
        <XPATH><![CDATA[/Entities/Secundaria1/Entidade/EmpresaSeguro/NrNormaAutorizacao]]></XPATH>
      </FIELD>
      <FIELD label="DtPublicacaoDrConstituicao">
        <TAG><![CDATA[#SECUNDÁRIA_1:EMPRESA_DE_SEGURO:DTPUBLICACAODRCONSTITUICAO#]]></TAG>
        <VALUE><![CDATA[DtPublicacaoDrConstituicao]]></VALUE>
        <XPATH><![CDATA[/Entities/Secundaria1/Entidade/EmpresaSeguro/DtPublicacaoDrConstituicao]]></XPATH>
      </FIELD>
      <FIELD label="DtaAutorizacaoISP">
        <TAG><![CDATA[#SECUNDÁRIA_1:EMPRESA_DE_SEGURO:DTAAUTORIZACAOISP#]]></TAG>
        <VALUE><![CDATA[DtaAutorizacaoISP]]></VALUE>
        <XPATH><![CDATA[/Entities/Secundaria1/Entidade/EmpresaSeguro/DtaAutorizacaoISP]]></XPATH>
      </FIELD>
      <FIELD label="DtaEncerramento">
        <TAG><![CDATA[#SECUNDÁRIA_1:EMPRESA_DE_SEGURO:DTAENCERRAMENTO#]]></TAG>
        <VALUE><![CDATA[DtaEncerramento]]></VALUE>
        <XPATH><![CDATA[/Entities/Secundaria1/Entidade/EmpresaSeguro/DtaEncerramento]]></XPATH>
      </FIELD>
      <FIELD label="Sigla">
        <TAG><![CDATA[#SECUNDÁRIA_1:EMPRESA_DE_SEGURO:SIGLA#]]></TAG>
        <VALUE><![CDATA[Sigla]]></VALUE>
        <XPATH><![CDATA[/Entities/Secundaria1/Entidade/EmpresaSeguro/Sigla]]></XPATH>
      </FIELD>
      <FIELD label="País Sede">
        <TAG><![CDATA[#SECUNDÁRIA_1:EMPRESA_DE_SEGURO:PAÍS_SEDE#]]></TAG>
        <VALUE><![CDATA[País Sede]]></VALUE>
        <XPATH><![CDATA[/Entities/Secundaria1/Entidade/EmpresaSeguro/PaísSede]]></XPATH>
      </FIELD>
      <FIELD label="Codigo Postal Sede">
        <TAG><![CDATA[#SECUNDÁRIA_1:EMPRESA_DE_SEGURO:CODIGO_POSTAL_SEDE#]]></TAG>
        <VALUE><![CDATA[Codigo Postal Sede]]></VALUE>
        <XPATH><![CDATA[/Entities/Secundaria1/Entidade/EmpresaSeguro/CodigoPostalSede]]></XPATH>
      </FIELD>
      <FIELD label="Morada Sede">
        <TAG><![CDATA[#SECUNDÁRIA_1:EMPRESA_DE_SEGURO:MORADA_SEDE#]]></TAG>
        <VALUE><![CDATA[Morada Sede]]></VALUE>
        <XPATH><![CDATA[/Entities/Secundaria1/Entidade/EmpresaSeguro/MoradaSede]]></XPATH>
      </FIELD>
      <FIELD label="Nome Sede">
        <TAG><![CDATA[#SECUNDÁRIA_1:EMPRESA_DE_SEGURO:NOME_SEDE#]]></TAG>
        <VALUE><![CDATA[Nome Sede]]></VALUE>
        <XPATH><![CDATA[/Entities/Secundaria1/Entidade/EmpresaSeguro/NomeSede]]></XPATH>
      </FIELD>
      <FIELD label="Pais Proveniencia (LPS)">
        <TAG><![CDATA[#SECUNDÁRIA_1:EMPRESA_DE_SEGURO:PAIS_PROVENIENCIA_(LPS)#]]></TAG>
        <VALUE><![CDATA[Pais Proveniencia (LPS)]]></VALUE>
        <XPATH><![CDATA[/Entities/Secundaria1/Entidade/EmpresaSeguro/PaisProveniencia]]></XPATH>
      </FIELD>
      <FIELD label="País">
        <TAG><![CDATA[#SECUNDÁRIA_1:EMPRESA_DE_SEGURO:PAÍS#]]></TAG>
        <VALUE><![CDATA[País]]></VALUE>
        <XPATH><![CDATA[/Entities/Secundaria1/Entidade/EmpresaSeguro/País]]></XPATH>
      </FIELD>
      <FIELD label="Tipo Actividade">
        <TAG><![CDATA[#SECUNDÁRIA_1:EMPRESA_DE_SEGURO:TIPO_ACTIVIDADE#]]></TAG>
        <VALUE><![CDATA[Tipo Actividade]]></VALUE>
        <XPATH><![CDATA[/Entities/Secundaria1/Entidade/EmpresaSeguro/TipoActividade]]></XPATH>
      </FIELD>
      <FIELD label="Fundos de Pensões">
        <TAG><![CDATA[#SECUNDÁRIA_1:EMPRESA_DE_SEGURO:FUNDOS_DE_PENSÕES#]]></TAG>
        <VALUE><![CDATA[Fundos de Pensões]]></VALUE>
        <XPATH><![CDATA[/Entities/Secundaria1/Entidade/EmpresaSeguro/FundosdePensões]]></XPATH>
      </FIELD>
      <FIELD label="Entidades Associadas">
        <TAG><![CDATA[#SECUNDÁRIA_1:EMPRESA_DE_SEGURO:ENTIDADES_ASSOCIADAS#]]></TAG>
        <VALUE><![CDATA[Entidades Associadas]]></VALUE>
        <XPATH><![CDATA[/Entities/Secundaria1/Entidade/EmpresaSeguro/EntidadesAssociadas]]></XPATH>
      </FIELD>
      <FIELD label="Codigo Seguro Operacao">
        <TAG><![CDATA[#SECUNDÁRIA_1:EMPRESA_DE_SEGURO:CODIGO_SEGURO_OPERACAO#]]></TAG>
        <VALUE><![CDATA[Codigo Seguro Operacao]]></VALUE>
        <XPATH><![CDATA[/Entities/Secundaria1/Entidade/EmpresaSeguro/CodigoSeguroOperacao]]></XPATH>
      </FIELD>
      <FIELD label="Codigo Ramo NV">
        <TAG><![CDATA[#SECUNDÁRIA_1:EMPRESA_DE_SEGURO:CODIGO_RAMO_NV#]]></TAG>
        <VALUE><![CDATA[Codigo Ramo NV]]></VALUE>
        <XPATH><![CDATA[/Entities/Secundaria1/Entidade/EmpresaSeguro/CodigoRamoNV]]></XPATH>
      </FIELD>
      <FIELD label="Nome Modalidade NV">
        <TAG><![CDATA[#SECUNDÁRIA_1:EMPRESA_DE_SEGURO:NOME_MODALIDADE_NV#]]></TAG>
        <VALUE><![CDATA[Nome Modalidade NV]]></VALUE>
        <XPATH><![CDATA[/Entities/Secundaria1/Entidade/EmpresaSeguro/NomeModalidadeNV]]></XPATH>
      </FIELD>
      <FIELD label="Nome Grupo Ramo NV">
        <TAG><![CDATA[#SECUNDÁRIA_1:EMPRESA_DE_SEGURO:NOME_GRUPO_RAMO_NV#]]></TAG>
        <VALUE><![CDATA[Nome Grupo Ramo NV]]></VALUE>
        <XPATH><![CDATA[/Entities/Secundaria1/Entidade/EmpresaSeguro/NomeGrupoRamoNV]]></XPATH>
      </FIELD>
      <FIELD label="Codigo Ramo VD">
        <TAG><![CDATA[#SECUNDÁRIA_1:EMPRESA_DE_SEGURO:CODIGO_RAMO_VD#]]></TAG>
        <VALUE><![CDATA[Codigo Ramo VD]]></VALUE>
        <XPATH><![CDATA[/Entities/Secundaria1/Entidade/EmpresaSeguro/CodigoRamoVD]]></XPATH>
      </FIELD>
      <FIELD label="Nome Modalidade VD">
        <TAG><![CDATA[#SECUNDÁRIA_1:EMPRESA_DE_SEGURO:NOME_MODALIDADE_VD#]]></TAG>
        <VALUE><![CDATA[Nome Modalidade VD]]></VALUE>
        <XPATH><![CDATA[/Entities/Secundaria1/Entidade/EmpresaSeguro/NomeModalidadeVD]]></XPATH>
      </FIELD>
      <FIELD label="Nome Grupo Ramo VD">
        <TAG><![CDATA[#SECUNDÁRIA_1:EMPRESA_DE_SEGURO:NOME_GRUPO_RAMO_VD#]]></TAG>
        <VALUE><![CDATA[Nome Grupo Ramo VD]]></VALUE>
        <XPATH><![CDATA[/Entities/Secundaria1/Entidade/EmpresaSeguro/NomeGrupoRamoVD]]></XPATH>
      </FIELD>
      <FIELD label="Nome actuário responsável">
        <TAG><![CDATA[#SECUNDÁRIA_1:EMPRESA_DE_SEGURO:NOME_ACTUÁRIO_RESPONSÁVEL#]]></TAG>
        <VALUE><![CDATA[Nome actuário responsável]]></VALUE>
        <XPATH><![CDATA[/Entities/Secundaria1/Entidade/EmpresaSeguro/Nomeactuárioresponsável]]></XPATH>
      </FIELD>
      <FIELD label="Classes de Seguros">
        <TAG><![CDATA[#SECUNDÁRIA_1:EMPRESA_DE_SEGURO:CLASSES_DE_SEGUROS#]]></TAG>
        <VALUE><![CDATA[Classes de Seguros]]></VALUE>
        <XPATH><![CDATA[/Entities/Secundaria1/Entidade/EmpresaSeguro/ClassesdeSeguros]]></XPATH>
      </FIELD>
      <FIELD label="Autoridade de Supervisão">
        <TAG><![CDATA[#SECUNDÁRIA_1:EMPRESA_DE_SEGURO:AUTORIDADE_DE_SUPERVISÃO#]]></TAG>
        <VALUE><![CDATA[Autoridade de Supervisão]]></VALUE>
        <XPATH><![CDATA[/Entities/Secundaria1/Entidade/EmpresaSeguro/AutoridadedeSupervisão]]></XPATH>
      </FIELD>
      <FIELD label="Codigo Postal Representante">
        <TAG><![CDATA[#SECUNDÁRIA_1:EMPRESA_DE_SEGURO:CODIGO_POSTAL_REPRESENTANTE#]]></TAG>
        <VALUE><![CDATA[Codigo Postal Representante]]></VALUE>
        <XPATH><![CDATA[/Entities/Secundaria1/Entidade/EmpresaSeguro/CodigoPostalRepresentante]]></XPATH>
      </FIELD>
      <FIELD label="Morada Representante">
        <TAG><![CDATA[#SECUNDÁRIA_1:EMPRESA_DE_SEGURO:MORADA_REPRESENTANTE#]]></TAG>
        <VALUE><![CDATA[Morada Representante]]></VALUE>
        <XPATH><![CDATA[/Entities/Secundaria1/Entidade/EmpresaSeguro/MoradaRepresentante]]></XPATH>
      </FIELD>
      <FIELD label="Nome Representante Fiscal">
        <TAG><![CDATA[#SECUNDÁRIA_1:EMPRESA_DE_SEGURO:NOME_REPRESENTANTE_FISCAL#]]></TAG>
        <VALUE><![CDATA[Nome Representante Fiscal]]></VALUE>
        <XPATH><![CDATA[/Entities/Secundaria1/Entidade/EmpresaSeguro/NomeRepresentanteFiscal]]></XPATH>
      </FIELD>
      <FIELD label="Email">
        <TAG><![CDATA[#SECUNDÁRIA_1:EMPRESA_DE_SEGURO:EMAIL#]]></TAG>
        <VALUE><![CDATA[Email]]></VALUE>
        <XPATH><![CDATA[/Entities/Secundaria1/Entidade/EmpresaSeguro/Email]]></XPATH>
      </FIELD>
      <FIELD label="Fax">
        <TAG><![CDATA[#SECUNDÁRIA_1:EMPRESA_DE_SEGURO:FAX#]]></TAG>
        <VALUE><![CDATA[Fax]]></VALUE>
        <XPATH><![CDATA[/Entities/Secundaria1/Entidade/EmpresaSeguro/Fax]]></XPATH>
      </FIELD>
      <FIELD label="Telefone">
        <TAG><![CDATA[#SECUNDÁRIA_1:EMPRESA_DE_SEGURO:TELEFONE#]]></TAG>
        <VALUE><![CDATA[Telefone]]></VALUE>
        <XPATH><![CDATA[/Entities/Secundaria1/Entidade/EmpresaSeguro/Telefone]]></XPATH>
      </FIELD>
      <FIELD label="Nome Abreviado">
        <TAG><![CDATA[#SECUNDÁRIA_1:EMPRESA_DE_SEGURO:NOME_ABREVIADO#]]></TAG>
        <VALUE><![CDATA[Nome Abreviado]]></VALUE>
        <XPATH><![CDATA[/Entities/Secundaria1/Entidade/EmpresaSeguro/NomeAbreviado]]></XPATH>
      </FIELD>
      <FIELD label="Nome Social">
        <TAG><![CDATA[#SECUNDÁRIA_1:EMPRESA_DE_SEGURO:NOME_SOCIAL#]]></TAG>
        <VALUE><![CDATA[Nome Social]]></VALUE>
        <XPATH><![CDATA[/Entities/Secundaria1/Entidade/EmpresaSeguro/NomeSocial]]></XPATH>
      </FIELD>
      <FIELD label="Forma Juridica">
        <TAG><![CDATA[#SECUNDÁRIA_1:EMPRESA_DE_SEGURO:FORMA_JURIDICA#]]></TAG>
        <VALUE><![CDATA[Forma Juridica]]></VALUE>
        <XPATH><![CDATA[/Entities/Secundaria1/Entidade/EmpresaSeguro/FormaJuridica]]></XPATH>
      </FIELD>
      <FIELD label="Regime">
        <TAG><![CDATA[#SECUNDÁRIA_1:EMPRESA_DE_SEGURO:REGIME#]]></TAG>
        <VALUE><![CDATA[Regime]]></VALUE>
        <XPATH><![CDATA[/Entities/Secundaria1/Entidade/EmpresaSeguro/Regime]]></XPATH>
      </FIELD>
      <FIELD label="Código Estatístico">
        <TAG><![CDATA[#SECUNDÁRIA_1:EMPRESA_DE_SEGURO:CÓDIGO_ESTATÍSTICO#]]></TAG>
        <VALUE><![CDATA[Código Estatístico]]></VALUE>
        <XPATH><![CDATA[/Entities/Secundaria1/Entidade/EmpresaSeguro/CódigoEstatístico]]></XPATH>
      </FIELD>
    </NODE>
  </NODE>
  <NODE label="Secundária 2" replaceTest="/Entities">
    <NODE label="Entidade Registo/Processo">
      <FIELD label="Nome Abreviado">
        <TAG><![CDATA[#SECUNDÁRIA_2:ENTIDADE_AVULSO:NOME_ABREVIADO#]]></TAG>
        <VALUE><![CDATA[Nome Abreviado]]></VALUE>
        <XPATH><![CDATA[/Entities/Secundaria2/Entidade/EntidadeAvulsa/NomeAbreviado]]></XPATH>
      </FIELD>
      <FIELD label="Nome">
        <TAG><![CDATA[#SECUNDÁRIA_2:ENTIDADE_AVULSO:NOME#]]></TAG>
        <VALUE><![CDATA[Nome]]></VALUE>
        <XPATH><![CDATA[/Entities/Secundaria2/Entidade/EntidadeAvulsa/Nome]]></XPATH>
      </FIELD>
      <FIELD label="Titulo">
        <TAG><![CDATA[#SECUNDÁRIA_2:ENTIDADE_AVULSO:TITULO#]]></TAG>
        <VALUE><![CDATA[Titulo]]></VALUE>
        <XPATH><![CDATA[/Entities/Secundaria2/Entidade/EntidadeAvulsa/Titulo]]></XPATH>
      </FIELD>
      <FIELD label="Email">
        <TAG><![CDATA[#SECUNDÁRIA_2:ENTIDADE_AVULSO:EMAIL#]]></TAG>
        <VALUE><![CDATA[Email]]></VALUE>
        <XPATH><![CDATA[/Entities/Secundaria2/Entidade/EntidadeAvulsa/Email]]></XPATH>
      </FIELD>
      <FIELD label="Fax">
        <TAG><![CDATA[#SECUNDÁRIA_2:ENTIDADE_AVULSO:FAX#]]></TAG>
        <VALUE><![CDATA[Fax]]></VALUE>
        <XPATH><![CDATA[/Entities/Secundaria2/Entidade/EntidadeAvulsa/Fax]]></XPATH>
      </FIELD>
      <FIELD label="Telefone">
        <TAG><![CDATA[#SECUNDÁRIA_2:ENTIDADE_AVULSO:TELEFONE#]]></TAG>
        <VALUE><![CDATA[Telefone]]></VALUE>
        <XPATH><![CDATA[/Entities/Secundaria2/Entidade/EntidadeAvulsa/Telefone]]></XPATH>
      </FIELD>
      <FIELD label="Nif">
        <TAG><![CDATA[#SECUNDÁRIA_2:ENTIDADE_AVULSO:NIF#]]></TAG>
        <VALUE><![CDATA[Nif]]></VALUE>
        <XPATH><![CDATA[/Entities/Secundaria2/Entidade/EntidadeAvulsa/Nif]]></XPATH>
      </FIELD>
      <FIELD label="Morada ">
        <TAG><![CDATA[#SECUNDÁRIA_2:ENTIDADE_AVULSO:MORADA_#]]></TAG>
        <VALUE><![CDATA[Morada ]]></VALUE>
        <XPATH><![CDATA[/Entities/Secundaria2/Entidade/EntidadeAvulsa/XMorada]]></XPATH>
      </FIELD>
      <FIELD label="Localidade">
        <TAG><![CDATA[#SECUNDÁRIA_2:ENTIDADE_AVULSO:LOCALIDADE#]]></TAG>
        <VALUE><![CDATA[Localidade]]></VALUE>
        <XPATH><![CDATA[/Entities/Secundaria2/Entidade/EntidadeAvulsa/Localidade]]></XPATH>
      </FIELD>
      <NODE label="Codigo Postal">
        <FIELD label="Codigo Postal 4">
          <TAG><![CDATA[#SECUNDÁRIA_2:ENTIDADE_AVULSO:CODIGO_POSTAL:CODIGO_POSTAL_4#]]></TAG>
          <VALUE><![CDATA[Codigo Postal 4]]></VALUE>
          <XPATH><![CDATA[/Entities/Secundaria2/Entidade/EntidadeAvulsa/CodigoPostal/CodPostal4]]></XPATH>
        </FIELD>
        <FIELD label="Codigo Postal 3">
          <TAG><![CDATA[#SECUNDÁRIA_2:ENTIDADE_AVULSO:CODIGO_POSTAL:CODIGO_POSTAL_3#]]></TAG>
          <VALUE><![CDATA[Codigo Postal 3]]></VALUE>
          <XPATH><![CDATA[/Entities/Secundaria2/Entidade/EntidadeAvulsa/CodigoPostal/CodPostal3]]></XPATH>
        </FIELD>
        <FIELD label="Localidade Postal">
          <TAG><![CDATA[#SECUNDÁRIA_2:ENTIDADE_AVULSO:CODIGO_POSTAL:LOCALIDADE#]]></TAG>
          <VALUE><![CDATA[Localidade Postal]]></VALUE>
          <XPATH><![CDATA[/Entities/Secundaria2/Entidade/EntidadeAvulsa/CodigoPostal/LocalidadePostal]]></XPATH>
        </FIELD>
      </NODE>
      <FIELD label="Morada Correio">
        <TAG><![CDATA[#SECUNDÁRIA_2:ENTIDADE_AVULSO:MORADACORREIO#]]></TAG>
        <VALUE><![CDATA[MoradaCorreio]]></VALUE>
        <XPATH><![CDATA[/Entities/Secundaria2/Entidade/EntidadeAvulsa/MoradaCorreio]]></XPATH>
      </FIELD>
      <FIELD label="Localidade Correio">
        <TAG><![CDATA[#SECUNDÁRIA_2:ENTIDADE_AVULSO:LOCALIDADECORREIO#]]></TAG>
        <VALUE><![CDATA[LocalidadeCorreio]]></VALUE>
        <XPATH><![CDATA[/Entities/Secundaria2/Entidade/EntidadeAvulsa/LocalidadeCorreio]]></XPATH>
      </FIELD>
      <NODE label="Codigo Postal Correio">
        <FIELD label="Codigo Postal Correio 4">
          <TAG><![CDATA[#SECUNDÁRIA_1:ENTIDADE_AVULSO:CPC:CP4#]]></TAG>
          <VALUE><![CDATA[Codigo Postal Correio 4]]></VALUE>
          <XPATH><![CDATA[/Entities/Secundaria2/Entidade/EntidadeAvulsa/CodigoPostalCorreio/CodigoPostal4]]></XPATH>
        </FIELD>
        <FIELD label="Codigo Postal Correio 3">
          <TAG><![CDATA[#SECUNDÁRIA_1:ENTIDADE_AVULSO:CPC:CP3#]]></TAG>
          <VALUE><![CDATA[Codigo Postal Correio 3]]></VALUE>
          <XPATH><![CDATA[/Entities/Secundaria2/Entidade/EntidadeAvulsa/CodigoPostalCorreio/CodigoPostal3]]></XPATH>
        </FIELD>
        <FIELD label="Localidade Postal Correio">
          <TAG><![CDATA[#SECUNDÁRIA_1:ENTIDADE_AVULSO:CPC:LOCALIDADE#]]></TAG>
          <VALUE><![CDATA[Localidade Postal Correio]]></VALUE>
          <XPATH><![CDATA[/Entities/Secundaria2/Entidade/EntidadeAvulsa/CodigoPostalCorreio/Localidade]]></XPATH>
        </FIELD>
      </NODE>
    </NODE>
    <NODE label="Outra Entidade">
      <FIELD label="Nif">
        <TAG><![CDATA[#SECUNDÁRIA_2:OUTRA_ENTIDADE:NIF#]]></TAG>
        <VALUE><![CDATA[Nif]]></VALUE>
        <XPATH><![CDATA[/Entities/Secundaria2/Entidade/OutraEntidade/Nif]]></XPATH>
      </FIELD>
      <FIELD label="Nome Abreviado">
        <TAG><![CDATA[#SECUNDÁRIA_2:OUTRA_ENTIDADE:NOME_ABREVIADO#]]></TAG>
        <VALUE><![CDATA[Nome Abreviado]]></VALUE>
        <XPATH><![CDATA[/Entities/Secundaria2/Entidade/OutraEntidade/NomeAbreviado]]></XPATH>
      </FIELD>
      <FIELD label="Nome">
        <TAG><![CDATA[#SECUNDÁRIA_2:OUTRA_ENTIDADE:NOME#]]></TAG>
        <VALUE><![CDATA[Nome]]></VALUE>
        <XPATH><![CDATA[/Entities/Secundaria2/Entidade/OutraEntidade/Nome]]></XPATH>
      </FIELD>
      <FIELD label="Tipo">
        <TAG><![CDATA[#SECUNDÁRIA_2:OUTRA_ENTIDADE:TIPO#]]></TAG>
        <VALUE><![CDATA[Tipo]]></VALUE>
        <XPATH><![CDATA[/Entities/Secundaria2/Entidade/OutraEntidade/Tipo]]></XPATH>
      </FIELD>
      <FIELD label="Data Encerramento">
        <TAG><![CDATA[#SECUNDÁRIA_2:OUTRA_ENTIDADE:DATA_ENCERRAMENTO#]]></TAG>
        <VALUE><![CDATA[Data Encerramento]]></VALUE>
        <XPATH><![CDATA[/Entities/Secundaria2/Entidade/OutraEntidade/DataEncerramento]]></XPATH>
      </FIELD>
      <FIELD label="Email">
        <TAG><![CDATA[#SECUNDÁRIA_2:OUTRA_ENTIDADE:EMAIL#]]></TAG>
        <VALUE><![CDATA[Email]]></VALUE>
        <XPATH><![CDATA[/Entities/Secundaria2/Entidade/OutraEntidade/Email]]></XPATH>
      </FIELD>
      <FIELD label="Fax">
        <TAG><![CDATA[#SECUNDÁRIA_2:OUTRA_ENTIDADE:FAX#]]></TAG>
        <VALUE><![CDATA[Fax]]></VALUE>
        <XPATH><![CDATA[/Entities/Secundaria2/Entidade/OutraEntidade/Fax]]></XPATH>
      </FIELD>
      <FIELD label="Telefone">
        <TAG><![CDATA[#SECUNDÁRIA_2:OUTRA_ENTIDADE:TELEFONE#]]></TAG>
        <VALUE><![CDATA[Telefone]]></VALUE>
        <XPATH><![CDATA[/Entities/Secundaria2/Entidade/OutraEntidade/Telefone]]></XPATH>
      </FIELD>
      <FIELD label="Codigo Postal Estrangeiro">
        <TAG><![CDATA[#SECUNDÁRIA_2:OUTRA_ENTIDADE:CODIGO_POSTAL_ESTRANGEIRO#]]></TAG>
        <VALUE><![CDATA[Codigo Postal Estrangeiro]]></VALUE>
        <XPATH><![CDATA[/Entities/Secundaria2/Entidade/OutraEntidade/CodigoPostalEstrangeiro]]></XPATH>
      </FIELD>
    </NODE>
    <NODE label="Mediador">
      <FIELD label="Nome Abreviado">
        <TAG><![CDATA[#SECUNDÁRIA_2:MEDIADOR:NOME_ABREVIADO#]]></TAG>
        <VALUE><![CDATA[Nome Abreviado]]></VALUE>
        <XPATH><![CDATA[/Entities/Secundaria2/Entidade/Mediador/NomeAbreviado]]></XPATH>
      </FIELD>
      <FIELD label="Nome Social">
        <TAG><![CDATA[#SECUNDÁRIA_2:MEDIADOR:NOME_SOCIAL#]]></TAG>
        <VALUE><![CDATA[Nome Social]]></VALUE>
        <XPATH><![CDATA[/Entities/Secundaria2/Entidade/Mediador/NomeSocial]]></XPATH>
      </FIELD>
      <FIELD label="Numero Mediador">
        <TAG><![CDATA[#SECUNDÁRIA_2:MEDIADOR:NUMERO_MEDIADOR#]]></TAG>
        <VALUE><![CDATA[Numero Mediador]]></VALUE>
        <XPATH><![CDATA[/Entities/Secundaria2/Entidade/Mediador/NumeroMediador]]></XPATH>
      </FIELD>
      <FIELD label="Ramos">
        <TAG><![CDATA[#SECUNDÁRIA_2:MEDIADOR:RAMOS#]]></TAG>
        <VALUE><![CDATA[Ramos]]></VALUE>
        <XPATH><![CDATA[/Entities/Secundaria2/Entidade/Mediador/Ramos]]></XPATH>
      </FIELD>
      <FIELD label="Tipo Mediador">
        <TAG><![CDATA[#SECUNDÁRIA_2:MEDIADOR:TIPO_MEDIADOR#]]></TAG>
        <VALUE><![CDATA[Tipo Mediador]]></VALUE>
        <XPATH><![CDATA[/Entities/Secundaria2/Entidade/Mediador/TipoMediador]]></XPATH>
      </FIELD>
      <FIELD label="Email">
        <TAG><![CDATA[#SECUNDÁRIA_2:MEDIADOR:EMAIL#]]></TAG>
        <VALUE><![CDATA[Email]]></VALUE>
        <XPATH><![CDATA[/Entities/Secundaria2/Entidade/Mediador/Email]]></XPATH>
      </FIELD>
      <FIELD label="Fax">
        <TAG><![CDATA[#SECUNDÁRIA_2:MEDIADOR:FAX#]]></TAG>
        <VALUE><![CDATA[Fax]]></VALUE>
        <XPATH><![CDATA[/Entities/Secundaria2/Entidade/Mediador/Fax]]></XPATH>
      </FIELD>
      <FIELD label="Telefone">
        <TAG><![CDATA[#SECUNDÁRIA_2:MEDIADOR:TELEFONE#]]></TAG>
        <VALUE><![CDATA[Telefone]]></VALUE>
        <XPATH><![CDATA[/Entities/Secundaria2/Entidade/Mediador/Telefone]]></XPATH>
      </FIELD>
    </NODE>
    <NODE label="Fundo">
      <FIELD label="Data Extinção">
        <TAG><![CDATA[#SECUNDÁRIA_2:FUNDO:DATA_EXTINÇÃO#]]></TAG>
        <VALUE><![CDATA[Data Extinção]]></VALUE>
        <XPATH><![CDATA[/Entities/Secundaria2/Entidade/Fundo/DataExtinção]]></XPATH>
      </FIELD>
      <FIELD label="Tipo">
        <TAG><![CDATA[#SECUNDÁRIA_2:FUNDO:TIPO#]]></TAG>
        <VALUE><![CDATA[Tipo]]></VALUE>
        <XPATH><![CDATA[/Entities/Secundaria2/Entidade/Fundo/Tipo]]></XPATH>
      </FIELD>
      <FIELD label="NomeAbreviado">
        <TAG><![CDATA[#SECUNDÁRIA_2:FUNDO:NOMEABREVIADO#]]></TAG>
        <VALUE><![CDATA[NomeAbreviado]]></VALUE>
        <XPATH><![CDATA[/Entities/Secundaria2/Entidade/Fundo/NomeAbreviado]]></XPATH>
      </FIELD>
      <FIELD label="Nome">
        <TAG><![CDATA[#SECUNDÁRIA_2:FUNDO:NOME#]]></TAG>
        <VALUE><![CDATA[Nome]]></VALUE>
        <XPATH><![CDATA[/Entities/Secundaria2/Entidade/Fundo/Nome]]></XPATH>
      </FIELD>
      <FIELD label="Numero">
        <TAG><![CDATA[#SECUNDÁRIA_2:FUNDO:NUMERO#]]></TAG>
        <VALUE><![CDATA[Numero]]></VALUE>
        <XPATH><![CDATA[/Entities/Secundaria2/Entidade/Fundo/Numero]]></XPATH>
      </FIELD>
    </NODE>
    <NODE label="Empresa de Seguro">
      <FIELD label="Nome Abreviado">
        <TAG><![CDATA[#SECUNDÁRIA_2:EMPRESA_DE_SEGURO:NOME_ABREVIADO#]]></TAG>
        <VALUE><![CDATA[Nome Abreviado]]></VALUE>
        <XPATH><![CDATA[/Entities/Secundaria2/Entidade/EmpresaSeguro/NomeAbreviado]]></XPATH>
      </FIELD>
      <FIELD label="Nome Social">
        <TAG><![CDATA[#SECUNDÁRIA_2:EMPRESA_DE_SEGURO:NOME_SOCIAL#]]></TAG>
        <VALUE><![CDATA[Nome Social]]></VALUE>
        <XPATH><![CDATA[/Entities/Secundaria2/Entidade/EmpresaSeguro/NomeSocial]]></XPATH>
      </FIELD>
      <FIELD label="Forma Juridica">
        <TAG><![CDATA[#SECUNDÁRIA_2:EMPRESA_DE_SEGURO:FORMA_JURIDICA#]]></TAG>
        <VALUE><![CDATA[Forma Juridica]]></VALUE>
        <XPATH><![CDATA[/Entities/Secundaria2/Entidade/EmpresaSeguro/FormaJuridica]]></XPATH>
      </FIELD>
      <FIELD label="Regime">
        <TAG><![CDATA[#SECUNDÁRIA_2:EMPRESA_DE_SEGURO:REGIME#]]></TAG>
        <VALUE><![CDATA[Regime]]></VALUE>
        <XPATH><![CDATA[/Entities/Secundaria2/Entidade/EmpresaSeguro/Regime]]></XPATH>
      </FIELD>
      <FIELD label="Código Estatístico">
        <TAG><![CDATA[#SECUNDÁRIA_2:EMPRESA_DE_SEGURO:CÓDIGO_ESTATÍSTICO#]]></TAG>
        <VALUE><![CDATA[Código Estatístico]]></VALUE>
        <XPATH><![CDATA[/Entities/Secundaria2/Entidade/EmpresaSeguro/CódigoEstatístico]]></XPATH>
      </FIELD>
      <FIELD label="DtaPublicacaoDR">
        <TAG><![CDATA[#SECUNDÁRIA_2:EMPRESA_DE_SEGURO:DTAPUBLICACAODR#]]></TAG>
        <VALUE><![CDATA[DtaPublicacaoDR]]></VALUE>
        <XPATH><![CDATA[/Entities/Secundaria2/Entidade/EmpresaSeguro/DtaPublicacaoDR]]></XPATH>
      </FIELD>
      <FIELD label="NumeroAgregadoPrincipal">
        <TAG><![CDATA[#SECUNDÁRIA_2:EMPRESA_DE_SEGURO:NUMEROAGREGADOPRINCIPAL#]]></TAG>
        <VALUE><![CDATA[NumeroAgregadoPrincipal]]></VALUE>
        <XPATH><![CDATA[/Entities/Secundaria2/Entidade/EmpresaSeguro/NumeroAgregadoPrincipal]]></XPATH>
      </FIELD>
      <FIELD label="NrNormaAutorizacao">
        <TAG><![CDATA[#SECUNDÁRIA_2:EMPRESA_DE_SEGURO:NRNORMAAUTORIZACAO#]]></TAG>
        <VALUE><![CDATA[NrNormaAutorizacao]]></VALUE>
        <XPATH><![CDATA[/Entities/Secundaria2/Entidade/EmpresaSeguro/NrNormaAutorizacao]]></XPATH>
      </FIELD>
      <FIELD label="DtPublicacaoDrConstituicao">
        <TAG><![CDATA[#SECUNDÁRIA_2:EMPRESA_DE_SEGURO:DTPUBDRCONST#]]></TAG>
        <VALUE><![CDATA[DtPublicacaoDrConstituicao]]></VALUE>
        <XPATH><![CDATA[/Entities/Secundaria2/Entidade/EmpresaSeguro/DtPublicacaoDrConstituicao]]></XPATH>
      </FIELD>
      <FIELD label="DtaAutorizacaoISP">
        <TAG><![CDATA[#SECUNDÁRIA_2:EMPRESA_DE_SEGURO:DTAAUTORIZACAOISP#]]></TAG>
        <VALUE><![CDATA[DtaAutorizacaoISP]]></VALUE>
        <XPATH><![CDATA[/Entities/Secundaria2/Entidade/EmpresaSeguro/DtaAutorizacaoISP]]></XPATH>
      </FIELD>
      <FIELD label="DtaEncerramento">
        <TAG><![CDATA[#SECUNDÁRIA_2:EMPRESA_DE_SEGURO:DTAENCERRAMENTO#]]></TAG>
        <VALUE><![CDATA[DtaEncerramento]]></VALUE>
        <XPATH><![CDATA[/Entities/Secundaria2/Entidade/EmpresaSeguro/DtaEncerramento]]></XPATH>
      </FIELD>
      <FIELD label="Sigla">
        <TAG><![CDATA[#SECUNDÁRIA_2:EMPRESA_DE_SEGURO:SIGLA#]]></TAG>
        <VALUE><![CDATA[Sigla]]></VALUE>
        <XPATH><![CDATA[/Entities/Secundaria2/Entidade/EmpresaSeguro/Sigla]]></XPATH>
      </FIELD>
      <FIELD label="País Sede">
        <TAG><![CDATA[#SECUNDÁRIA_2:EMPRESA_DE_SEGURO:PAÍS_SEDE#]]></TAG>
        <VALUE><![CDATA[País Sede]]></VALUE>
        <XPATH><![CDATA[/Entities/Secundaria2/Entidade/EmpresaSeguro/PaísSede]]></XPATH>
      </FIELD>
      <FIELD label="Nome Sede">
        <TAG><![CDATA[#SECUNDÁRIA_2:EMPRESA_DE_SEGURO:NOME_SEDE#]]></TAG>
        <VALUE><![CDATA[Nome Sede]]></VALUE>
        <XPATH><![CDATA[/Entities/Secundaria2/Entidade/EmpresaSeguro/NomeSede]]></XPATH>
      </FIELD>
      <FIELD label="Morada Sede">
        <TAG><![CDATA[#SECUNDÁRIA_2:EMPRESA_DE_SEGURO:MORADA_SEDE#]]></TAG>
        <VALUE><![CDATA[Morada Sede]]></VALUE>
        <XPATH><![CDATA[/Entities/Secundaria2/Entidade/EmpresaSeguro/MoradaSede]]></XPATH>
      </FIELD>
      <FIELD label="Codigo Postal Sede">
        <TAG><![CDATA[#SECUNDÁRIA_2:EMPRESA_DE_SEGURO:CODIGO_POSTAL_SEDE#]]></TAG>
        <VALUE><![CDATA[Codigo Postal Sede]]></VALUE>
        <XPATH><![CDATA[/Entities/Secundaria2/Entidade/EmpresaSeguro/CodigoPostalSede]]></XPATH>
      </FIELD>
      <FIELD label="Pais Proveniencia (LPS)">
        <TAG><![CDATA[#SECUNDÁRIA_2:EMPRESA_DE_SEGURO:PAIS_PROVENIENCIA_(LPS)#]]></TAG>
        <VALUE><![CDATA[Pais Proveniencia (LPS)]]></VALUE>
        <XPATH><![CDATA[/Entities/Secundaria2/Entidade/EmpresaSeguro/PaisProveniencia]]></XPATH>
      </FIELD>
      <FIELD label="País">
        <TAG><![CDATA[#SECUNDÁRIA_2:EMPRESA_DE_SEGURO:PAÍS#]]></TAG>
        <VALUE><![CDATA[País]]></VALUE>
        <XPATH><![CDATA[/Entities/Secundaria2/Entidade/EmpresaSeguro/País]]></XPATH>
      </FIELD>
      <FIELD label="Tipo Actividade">
        <TAG><![CDATA[#SECUNDÁRIA_2:EMPRESA_DE_SEGURO:TIPO_ACTIVIDADE#]]></TAG>
        <VALUE><![CDATA[Tipo Actividade]]></VALUE>
        <XPATH><![CDATA[/Entities/Secundaria2/Entidade/EmpresaSeguro/TipoActividade]]></XPATH>
      </FIELD>
      <FIELD label="Fundos de Pensões">
        <TAG><![CDATA[#SECUNDÁRIA_2:EMPRESA_DE_SEGURO:FUNDOS_DE_PENSÕES#]]></TAG>
        <VALUE><![CDATA[Fundos de Pensões]]></VALUE>
        <XPATH><![CDATA[/Entities/Secundaria2/Entidade/EmpresaSeguro/FundosdePensões]]></XPATH>
      </FIELD>
      <FIELD label="Entidades Associadas">
        <TAG><![CDATA[#SECUNDÁRIA_2:EMPRESA_DE_SEGURO:ENTIDADES_ASSOCIADAS#]]></TAG>
        <VALUE><![CDATA[Entidades Associadas]]></VALUE>
        <XPATH><![CDATA[/Entities/Secundaria2/Entidade/EmpresaSeguro/EntidadesAssociadas]]></XPATH>
      </FIELD>
      <FIELD label="Codigo Seguro Operacao">
        <TAG><![CDATA[#SECUNDÁRIA_2:EMPRESA_DE_SEGURO:CODIGO_SEGURO_OPERACAO#]]></TAG>
        <VALUE><![CDATA[Codigo Seguro Operacao]]></VALUE>
        <XPATH><![CDATA[/Entities/Secundaria2/Entidade/EmpresaSeguro/CodigoSeguroOperacao]]></XPATH>
      </FIELD>
      <FIELD label="Codigo Ramo NV">
        <TAG><![CDATA[#SECUNDÁRIA_2:EMPRESA_DE_SEGURO:CODIGO_RAMO_NV#]]></TAG>
        <VALUE><![CDATA[Codigo Ramo NV]]></VALUE>
        <XPATH><![CDATA[/Entities/Secundaria2/Entidade/EmpresaSeguro/CodigoRamoNV]]></XPATH>
      </FIELD>
      <FIELD label="Nome Modalidade NV">
        <TAG><![CDATA[#SECUNDÁRIA_2:EMPRESA_DE_SEGURO:NOME_MODALIDADE_NV#]]></TAG>
        <VALUE><![CDATA[Nome Modalidade NV]]></VALUE>
        <XPATH><![CDATA[/Entities/Secundaria2/Entidade/EmpresaSeguro/NomeModalidadeNV]]></XPATH>
      </FIELD>
      <FIELD label="Nome Grupo Ramo NV">
        <TAG><![CDATA[#SECUNDÁRIA_2:EMPRESA_DE_SEGURO:NOME_GRUPO_RAMO_NV#]]></TAG>
        <VALUE><![CDATA[Nome Grupo Ramo NV]]></VALUE>
        <XPATH><![CDATA[/Entities/Secundaria2/Entidade/EmpresaSeguro/NomeGrupoRamoNV]]></XPATH>
      </FIELD>
      <FIELD label="Codigo Ramo VD">
        <TAG><![CDATA[#SECUNDÁRIA_2:EMPRESA_DE_SEGURO:CODIGO_RAMO_VD#]]></TAG>
        <VALUE><![CDATA[Codigo Ramo VD]]></VALUE>
        <XPATH><![CDATA[/Entities/Secundaria2/Entidade/EmpresaSeguro/CodigoRamoVD]]></XPATH>
      </FIELD>
      <FIELD label="Nome Modalidade VD">
        <TAG><![CDATA[#SECUNDÁRIA_2:EMPRESA_DE_SEGURO:NOME_MODALIDADE_VD#]]></TAG>
        <VALUE><![CDATA[Nome Modalidade VD]]></VALUE>
        <XPATH><![CDATA[/Entities/Secundaria2/Entidade/EmpresaSeguro/NomeModalidadeVD]]></XPATH>
      </FIELD>
      <FIELD label="Nome Grupo Ramo VD">
        <TAG><![CDATA[#SECUNDÁRIA_2:EMPRESA_DE_SEGURO:NOME_GRUPO_RAMO_VD#]]></TAG>
        <VALUE><![CDATA[Nome Grupo Ramo VD]]></VALUE>
        <XPATH><![CDATA[/Entities/Secundaria2/Entidade/EmpresaSeguro/NomeGrupoRamoVD]]></XPATH>
      </FIELD>
      <FIELD label="Nome actuário responsável">
        <TAG><![CDATA[#SECUNDÁRIA_2:EMPRESA_DE_SEGURO:NOME_ACTUÁRIO_RESPONSÁVEL#]]></TAG>
        <VALUE><![CDATA[Nome actuário responsável]]></VALUE>
        <XPATH><![CDATA[/Entities/Secundaria2/Entidade/EmpresaSeguro/Nomeactuárioresponsável]]></XPATH>
      </FIELD>
      <FIELD label="Classes de Seguros">
        <TAG><![CDATA[#SECUNDÁRIA_2:EMPRESA_DE_SEGURO:CLASSES_DE_SEGUROS#]]></TAG>
        <VALUE><![CDATA[Classes de Seguros]]></VALUE>
        <XPATH><![CDATA[/Entities/Secundaria2/Entidade/EmpresaSeguro/ClassesdeSeguros]]></XPATH>
      </FIELD>
      <FIELD label="Autoridade de Supervisão">
        <TAG><![CDATA[#SECUNDÁRIA_2:EMPRESA_DE_SEGURO:AUTORIDADE_DE_SUPERVISÃO#]]></TAG>
        <VALUE><![CDATA[Autoridade de Supervisão]]></VALUE>
        <XPATH><![CDATA[/Entities/Secundaria2/Entidade/EmpresaSeguro/AutoridadedeSupervisão]]></XPATH>
      </FIELD>
      <FIELD label="Codigo Postal Representante">
        <TAG><![CDATA[#SECUNDÁRIA_2:EMPRESA_DE_SEGURO:CODIGO_POSTAL_REPRESENTANTE#]]></TAG>
        <VALUE><![CDATA[Codigo Postal Representante]]></VALUE>
        <XPATH><![CDATA[/Entities/Secundaria2/Entidade/EmpresaSeguro/CodigoPostalRepresentante]]></XPATH>
      </FIELD>
      <FIELD label="Morada Representante">
        <TAG><![CDATA[#SECUNDÁRIA_2:EMPRESA_DE_SEGURO:MORADA_REPRESENTANTE#]]></TAG>
        <VALUE><![CDATA[Morada Representante]]></VALUE>
        <XPATH><![CDATA[/Entities/Secundaria2/Entidade/EmpresaSeguro/MoradaRepresentante]]></XPATH>
      </FIELD>
      <FIELD label="Nome Representante Fiscal">
        <TAG><![CDATA[#SECUNDÁRIA_2:EMPRESA_DE_SEGURO:NOME_REPRESENTANTE_FISCAL#]]></TAG>
        <VALUE><![CDATA[Nome Representante Fiscal]]></VALUE>
        <XPATH><![CDATA[/Entities/Secundaria2/Entidade/EmpresaSeguro/NomeRepresentanteFiscal]]></XPATH>
      </FIELD>
      <FIELD label="Email">
        <TAG><![CDATA[#SECUNDÁRIA_2:EMPRESA_DE_SEGURO:EMAIL#]]></TAG>
        <VALUE><![CDATA[Email]]></VALUE>
        <XPATH><![CDATA[/Entities/Secundaria2/Entidade/EmpresaSeguro/Email]]></XPATH>
      </FIELD>
      <FIELD label="Fax">
        <TAG><![CDATA[#SECUNDÁRIA_2:EMPRESA_DE_SEGURO:FAX#]]></TAG>
        <VALUE><![CDATA[Fax]]></VALUE>
        <XPATH><![CDATA[/Entities/Secundaria2/Entidade/EmpresaSeguro/Fax]]></XPATH>
      </FIELD>
      <FIELD label="Telefone">
        <TAG><![CDATA[#SECUNDÁRIA_2:EMPRESA_DE_SEGURO:TELEFONE#]]></TAG>
        <VALUE><![CDATA[Telefone]]></VALUE>
        <XPATH><![CDATA[/Entities/Secundaria2/Entidade/EmpresaSeguro/Telefone]]></XPATH>
      </FIELD>
    </NODE>
    <NODE label="SGPS">
      <FIELD label="NomeAbreviado">
        <TAG><![CDATA[#SECUNDÁRIA_2:SGPS:NOMEABREVIADO#]]></TAG>
        <VALUE><![CDATA[NomeAbreviado]]></VALUE>
        <XPATH><![CDATA[/Entities/Secundaria2/Entidade/SGPS/NomeAbreviado]]></XPATH>
      </FIELD>
      <FIELD label="Nome">
        <TAG><![CDATA[#SECUNDÁRIA_2:SGPS:NOME#]]></TAG>
        <VALUE><![CDATA[Nome]]></VALUE>
        <XPATH><![CDATA[/Entities/Secundaria2/Entidade/SGPS/NomeSocial]]></XPATH>
      </FIELD>
      <FIELD label="Numero">
        <TAG><![CDATA[#SECUNDÁRIA_2:SGPS:NUMERO#]]></TAG>
        <VALUE><![CDATA[CodigoEstatistico]]></VALUE>
        <XPATH><![CDATA[/Entities/Secundaria2/Entidade/SGPS/CodigoEstatistico]]></XPATH>
      </FIELD>
      <FIELD label="Contas Consolidadas">
        <TAG><![CDATA[#SECUNDÁRIA_2:SGPS:CONTASCONSOLIDADAS#]]></TAG>
        <VALUE><![CDATA[ContasConsolidadas]]></VALUE>
        <XPATH><![CDATA[/Entities/Secundaria2/Entidade/SGPS/ContasConsolidadas]]></XPATH>
      </FIELD>
      <FIELD label="Data de Encerramento">
        <TAG><![CDATA[#SECUNDÁRIA_2:SGPS:DTENCERRAMENTO#]]></TAG>
        <VALUE><![CDATA[DtEncerramento]]></VALUE>
        <XPATH><![CDATA[/Entities/Secundaria2/Entidade/SGPS/DtEncerramento]]></XPATH>
      </FIELD>
      <FIELD label="Telefone">
        <TAG><![CDATA[#SECUNDÁRIA_2:SGPS:TELEFONE#]]></TAG>
        <VALUE><![CDATA[Telefone]]></VALUE>
        <XPATH><![CDATA[/Entities/Secundaria2/Entidade/SGPS/Telefone]]></XPATH>
      </FIELD>
      <FIELD label="Fax">
        <TAG><![CDATA[#SECUNDÁRIA_2:SGPS:FAX#]]></TAG>
        <VALUE><![CDATA[Fax]]></VALUE>
        <XPATH><![CDATA[/Entities/Secundaria2/Entidade/SGPS/Fax]]></XPATH>
      </FIELD>
    </NODE>
    <NODE label="SGPF">
      <FIELD label="NomeAbreviado">
        <TAG><![CDATA[#SECUNDÁRIA_2:SGFP:NOMEABREVIADO#]]></TAG>
        <VALUE><![CDATA[NomeAbreviado]]></VALUE>
        <XPATH><![CDATA[/Entities/Secundaria2/Entidade/SGFP/NomeAbreviado]]></XPATH>
      </FIELD>
      <FIELD label="Nome">
        <TAG><![CDATA[#SECUNDÁRIA_2:SGFP:NOME#]]></TAG>
        <VALUE><![CDATA[Nome]]></VALUE>
        <XPATH><![CDATA[/Entities/Secundaria2/Entidade/SGFP/NomeSocial]]></XPATH>
      </FIELD>
      <FIELD label="Número">
        <TAG><![CDATA[#SECUNDÁRIA_2:SGFP:NUMERO#]]></TAG>
        <VALUE><![CDATA[CodigoEstatistico]]></VALUE>
        <XPATH><![CDATA[/Entities/Secundaria2/Entidade/SGFP/CodigoEstatistico]]></XPATH>
      </FIELD>
      <FIELD label="Data de Encerramento">
        <TAG><![CDATA[#SECUNDÁRIA_2:SGFP:DTENCERRAMENTO#]]></TAG>
        <VALUE><![CDATA[DtEncerramento]]></VALUE>
        <XPATH><![CDATA[/Entities/Secundaria2/Entidade/SGFP/DtEncerramento]]></XPATH>
      </FIELD>
      <FIELD label="Telefone">
        <TAG><![CDATA[#SECUNDÁRIA_2:SGFP:TELEFONE#]]></TAG>
        <VALUE><![CDATA[Telefone]]></VALUE>
        <XPATH><![CDATA[/Entities/Secundaria2/Entidade/SGFP/Telefone]]></XPATH>
      </FIELD>
      <FIELD label="Fax">
        <TAG><![CDATA[#SECUNDÁRIA_2:SGFP:FAX#]]></TAG>
        <VALUE><![CDATA[Fax]]></VALUE>
        <XPATH><![CDATA[/Entities/Secundaria2/Entidade/SGFP/Fax]]></XPATH>
      </FIELD>
    </NODE>
  </NODE>
  <NODE label="Secundária 3" replaceTest="/Entities">
    <NODE label="Entidade Registo/Processo">
      <FIELD label="Email">
        <TAG><![CDATA[#SECUNDÁRIA_3:ENTIDADE_AVULSO:EMAIL#]]></TAG>
        <VALUE><![CDATA[Email]]></VALUE>
        <XPATH><![CDATA[/Entities/Secundaria3/Entidade/EntidadeAvulsa/Email]]></XPATH>
      </FIELD>
      <FIELD label="Fax">
        <TAG><![CDATA[#SECUNDÁRIA_3:ENTIDADE_AVULSO:FAX#]]></TAG>
        <VALUE><![CDATA[Fax]]></VALUE>
        <XPATH><![CDATA[/Entities/Secundaria3/Entidade/EntidadeAvulsa/Fax]]></XPATH>
      </FIELD>
      <FIELD label="Telefone">
        <TAG><![CDATA[#SECUNDÁRIA_3:ENTIDADE_AVULSO:TELEFONE#]]></TAG>
        <VALUE><![CDATA[Telefone]]></VALUE>
        <XPATH><![CDATA[/Entities/Secundaria3/Entidade/EntidadeAvulsa/Telefone]]></XPATH>
      </FIELD>
      <FIELD label="Nif">
        <TAG><![CDATA[#SECUNDÁRIA_3:ENTIDADE_AVULSO:NIF#]]></TAG>
        <VALUE><![CDATA[Nif]]></VALUE>
        <XPATH><![CDATA[/Entities/Secundaria3/Entidade/EntidadeAvulsa/Nif]]></XPATH>
      </FIELD>
      <FIELD label="Nome Abreviado">
        <TAG><![CDATA[#SECUNDÁRIA_3:ENTIDADE_AVULSO:NOME_ABREVIADO#]]></TAG>
        <VALUE><![CDATA[Nome Abreviado]]></VALUE>
        <XPATH><![CDATA[/Entities/Secundaria3/Entidade/EntidadeAvulsa/NomeAbreviado]]></XPATH>
      </FIELD>
      <FIELD label="Nome">
        <TAG><![CDATA[#SECUNDÁRIA_3:ENTIDADE_AVULSO:NOME#]]></TAG>
        <VALUE><![CDATA[Nome]]></VALUE>
        <XPATH><![CDATA[/Entities/Secundaria3/Entidade/EntidadeAvulsa/Nome]]></XPATH>
      </FIELD>
      <FIELD label="Titulo">
        <TAG><![CDATA[#SECUNDÁRIA_3:ENTIDADE_AVULSO:TITULO#]]></TAG>
        <VALUE><![CDATA[Titulo]]></VALUE>
        <XPATH><![CDATA[/Entities/Secundaria3/Entidade/EntidadeAvulsa/Titulo]]></XPATH>
      </FIELD>
      <FIELD label="Morada ">
        <TAG><![CDATA[#SECUNDÁRIA_3:ENTIDADE_AVULSO:MORADA_#]]></TAG>
        <VALUE><![CDATA[Morada ]]></VALUE>
        <XPATH><![CDATA[/Entities/Secundaria3/Entidade/EntidadeAvulsa/XMorada]]></XPATH>
      </FIELD>
      <FIELD label="Localidade">
        <TAG><![CDATA[#SECUNDÁRIA_3:ENTIDADE_AVULSO:LOCALIDADE#]]></TAG>
        <VALUE><![CDATA[Localidade]]></VALUE>
        <XPATH><![CDATA[/Entities/Secundaria3/Entidade/EntidadeAvulsa/Localidade]]></XPATH>
      </FIELD>
      <NODE label="Codigo Postal">
        <FIELD label="Codigo Postal 4">
          <TAG><![CDATA[#SECUNDÁRIA_3:ENTIDADE_AVULSO:CODIGO_POSTAL:CODIGO_POSTAL_4#]]></TAG>
          <VALUE><![CDATA[Codigo Postal 4]]></VALUE>
          <XPATH><![CDATA[/Entities/Secundaria3/Entidade/EntidadeAvulsa/CodigoPostal/CodPostal4]]></XPATH>
        </FIELD>
        <FIELD label="Codigo Postal 3">
          <TAG><![CDATA[#SECUNDÁRIA_3:ENTIDADE_AVULSO:CODIGO_POSTAL:CODIGO_POSTAL_3#]]></TAG>
          <VALUE><![CDATA[Codigo Postal 3]]></VALUE>
          <XPATH><![CDATA[/Entities/Secundaria3/Entidade/EntidadeAvulsa/CodigoPostal/CodPostal3]]></XPATH>
        </FIELD>
        <FIELD label="Localidade Postal">
          <TAG><![CDATA[#SECUNDÁRIA_3:ENTIDADE_AVULSO:CODIGO_POSTAL:LOCALIDADE#]]></TAG>
          <VALUE><![CDATA[Localidade Postal]]></VALUE>
          <XPATH><![CDATA[/Entities/Secundaria3/Entidade/EntidadeAvulsa/CodigoPostal/LocalidadePostal]]></XPATH>
        </FIELD>
      </NODE>
      <FIELD label="Morada Correio">
        <TAG><![CDATA[#SECUNDÁRIA_3:ENTIDADE_AVULSO:MORADACORREIO#]]></TAG>
        <VALUE><![CDATA[MoradaCorreio]]></VALUE>
        <XPATH><![CDATA[/Entities/Secundaria3/Entidade/EntidadeAvulsa/MoradaCorreio]]></XPATH>
      </FIELD>
      <FIELD label="Localidade Correio">
        <TAG><![CDATA[#SECUNDÁRIA_3:ENTIDADE_AVULSO:LOCALIDADECORREIO#]]></TAG>
        <VALUE><![CDATA[LocalidadeCorreio]]></VALUE>
        <XPATH><![CDATA[/Entities/Secundaria3/Entidade/EntidadeAvulsa/LocalidadeCorreio]]></XPATH>
      </FIELD>
      <NODE label="Codigo Postal Correio">
        <FIELD label="Codigo Postal Correio 4">
          <TAG><![CDATA[#SECUNDÁRIA_3:ENTIDADE_AVULSO:CPC:CP4#]]></TAG>
          <VALUE><![CDATA[Codigo Postal Correio 4]]></VALUE>
          <XPATH><![CDATA[/Entities/Secundaria3/Entidade/EntidadeAvulsa/CodigoPostalCorreio/CodigoPostal4]]></XPATH>
        </FIELD>
        <FIELD label="Codigo Postal Correio 3">
          <TAG><![CDATA[#SECUNDÁRIA_3:ENTIDADE_AVULSO:CPC:CP3#]]></TAG>
          <VALUE><![CDATA[Codigo Postal Correio 3]]></VALUE>
          <XPATH><![CDATA[/Entities/Secundaria3/Entidade/EntidadeAvulsa/CodigoPostalCorreio/CodigoPostal3]]></XPATH>
        </FIELD>
        <FIELD label="Localidade Postal Correio">
          <TAG><![CDATA[#SECUNDÁRIA_3:ENTIDADE_AVULSO:CPC:LOCALIDADE#]]></TAG>
          <VALUE><![CDATA[Localidade Postal Correio]]></VALUE>
          <XPATH><![CDATA[/Entities/Secundaria3/Entidade/EntidadeAvulsa/CodigoPostalCorreio/Localidade]]></XPATH>
        </FIELD>
      </NODE>
    </NODE>
    <NODE label="Outra Entidade">
      <FIELD label="Nif">
        <TAG><![CDATA[#SECUNDÁRIA_3:OUTRA_ENTIDADE:NIF#]]></TAG>
        <VALUE><![CDATA[Nif]]></VALUE>
        <XPATH><![CDATA[/Entities/Secundaria3/Entidade/OutraEntidade/Nif]]></XPATH>
      </FIELD>
      <FIELD label="Nome Abreviado">
        <TAG><![CDATA[#SECUNDÁRIA_3:OUTRA_ENTIDADE:NOME_ABREVIADO#]]></TAG>
        <VALUE><![CDATA[Nome Abreviado]]></VALUE>
        <XPATH><![CDATA[/Entities/Secundaria3/Entidade/OutraEntidade/NomeAbreviado]]></XPATH>
      </FIELD>
      <FIELD label="Nome">
        <TAG><![CDATA[#SECUNDÁRIA_3:OUTRA_ENTIDADE:NOME#]]></TAG>
        <VALUE><![CDATA[Nome]]></VALUE>
        <XPATH><![CDATA[/Entities/Secundaria3/Entidade/OutraEntidade/Nome]]></XPATH>
      </FIELD>
      <FIELD label="Tipo">
        <TAG><![CDATA[#SECUNDÁRIA_3:OUTRA_ENTIDADE:TIPO#]]></TAG>
        <VALUE><![CDATA[Tipo]]></VALUE>
        <XPATH><![CDATA[/Entities/Secundaria3/Entidade/OutraEntidade/Tipo]]></XPATH>
      </FIELD>
      <FIELD label="Data Encerramento">
        <TAG><![CDATA[#SECUNDÁRIA_3:OUTRA_ENTIDADE:DATA_ENCERRAMENTO#]]></TAG>
        <VALUE><![CDATA[Data Encerramento]]></VALUE>
        <XPATH><![CDATA[/Entities/Secundaria3/Entidade/OutraEntidade/DataEncerramento]]></XPATH>
      </FIELD>
      <FIELD label="Email">
        <TAG><![CDATA[#SECUNDÁRIA_3:OUTRA_ENTIDADE:EMAIL#]]></TAG>
        <VALUE><![CDATA[Email]]></VALUE>
        <XPATH><![CDATA[/Entities/Secundaria3/Entidade/OutraEntidade/Email]]></XPATH>
      </FIELD>
      <FIELD label="Fax">
        <TAG><![CDATA[#SECUNDÁRIA_3:OUTRA_ENTIDADE:FAX#]]></TAG>
        <VALUE><![CDATA[Fax]]></VALUE>
        <XPATH><![CDATA[/Entities/Secundaria3/Entidade/OutraEntidade/Fax]]></XPATH>
      </FIELD>
      <FIELD label="Telefone">
        <TAG><![CDATA[#SECUNDÁRIA_3:OUTRA_ENTIDADE:TELEFONE#]]></TAG>
        <VALUE><![CDATA[Telefone]]></VALUE>
        <XPATH><![CDATA[/Entities/Secundaria3/Entidade/OutraEntidade/Telefone]]></XPATH>
      </FIELD>
      <FIELD label="Codigo Postal Estrangeiro">
        <TAG><![CDATA[#SECUNDÁRIA_3:OUTRA_ENTIDADE:CODIGO_POSTAL_ESTRANGEIRO#]]></TAG>
        <VALUE><![CDATA[Codigo Postal Estrangeiro]]></VALUE>
        <XPATH><![CDATA[/Entities/Secundaria3/Entidade/OutraEntidade/CodigoPostalEstrangeiro]]></XPATH>
      </FIELD>
    </NODE>
    <NODE label="Mediador">
      <FIELD label="Ramos">
        <TAG><![CDATA[#SECUNDÁRIA_3:MEDIADOR:RAMOS#]]></TAG>
        <VALUE><![CDATA[Ramos]]></VALUE>
        <XPATH><![CDATA[/Entities/Secundaria3/Entidade/Mediador/Ramos]]></XPATH>
      </FIELD>
      <FIELD label="Tipo Mediador">
        <TAG><![CDATA[#SECUNDÁRIA_3:MEDIADOR:TIPO_MEDIADOR#]]></TAG>
        <VALUE><![CDATA[Tipo Mediador]]></VALUE>
        <XPATH><![CDATA[/Entities/Secundaria3/Entidade/Mediador/TipoMediador]]></XPATH>
      </FIELD>
      <FIELD label="Email">
        <TAG><![CDATA[#SECUNDÁRIA_3:MEDIADOR:EMAIL#]]></TAG>
        <VALUE><![CDATA[Email]]></VALUE>
        <XPATH><![CDATA[/Entities/Secundaria3/Entidade/Mediador/Email]]></XPATH>
      </FIELD>
      <FIELD label="Fax">
        <TAG><![CDATA[#SECUNDÁRIA_3:MEDIADOR:FAX#]]></TAG>
        <VALUE><![CDATA[Fax]]></VALUE>
        <XPATH><![CDATA[/Entities/Secundaria3/Entidade/Mediador/Fax]]></XPATH>
      </FIELD>
      <FIELD label="Telefone">
        <TAG><![CDATA[#SECUNDÁRIA_3:MEDIADOR:TELEFONE#]]></TAG>
        <VALUE><![CDATA[Telefone]]></VALUE>
        <XPATH><![CDATA[/Entities/Secundaria3/Entidade/Mediador/Telefone]]></XPATH>
      </FIELD>
      <FIELD label="Nome Abreviado">
        <TAG><![CDATA[#SECUNDÁRIA_3:MEDIADOR:NOME_ABREVIADO#]]></TAG>
        <VALUE><![CDATA[Nome Abreviado]]></VALUE>
        <XPATH><![CDATA[/Entities/Secundaria3/Entidade/Mediador/NomeAbreviado]]></XPATH>
      </FIELD>
      <FIELD label="Nome Social">
        <TAG><![CDATA[#SECUNDÁRIA_3:MEDIADOR:NOME_SOCIAL#]]></TAG>
        <VALUE><![CDATA[Nome Social]]></VALUE>
        <XPATH><![CDATA[/Entities/Secundaria3/Entidade/Mediador/NomeSocial]]></XPATH>
      </FIELD>
      <FIELD label="Numero Mediador">
        <TAG><![CDATA[#SECUNDÁRIA_3:MEDIADOR:NUMERO_MEDIADOR#]]></TAG>
        <VALUE><![CDATA[Numero Mediador]]></VALUE>
        <XPATH><![CDATA[/Entities/Secundaria3/Entidade/Mediador/NumeroMediador]]></XPATH>
      </FIELD>
    </NODE>
    <NODE label="Fundo">
      <FIELD label="Data Extinção">
        <TAG><![CDATA[#SECUNDÁRIA_3:FUNDO:DATA_EXTINÇÃO#]]></TAG>
        <VALUE><![CDATA[Data Extinção]]></VALUE>
        <XPATH><![CDATA[/Entities/Secundaria3/Entidade/Fundo/DataExtinção]]></XPATH>
      </FIELD>
      <FIELD label="Tipo">
        <TAG><![CDATA[#SECUNDÁRIA_3:FUNDO:TIPO#]]></TAG>
        <VALUE><![CDATA[Tipo]]></VALUE>
        <XPATH><![CDATA[/Entities/Secundaria3/Entidade/Fundo/Tipo]]></XPATH>
      </FIELD>
      <FIELD label="NomeAbreviado">
        <TAG><![CDATA[#SECUNDÁRIA_3:FUNDO:NOMEABREVIADO#]]></TAG>
        <VALUE><![CDATA[NomeAbreviado]]></VALUE>
        <XPATH><![CDATA[/Entities/Secundaria3/Entidade/Fundo/NomeAbreviado]]></XPATH>
      </FIELD>
      <FIELD label="Nome">
        <TAG><![CDATA[#SECUNDÁRIA_3:FUNDO:NOME#]]></TAG>
        <VALUE><![CDATA[Nome]]></VALUE>
        <XPATH><![CDATA[/Entities/Secundaria3/Entidade/Fundo/Nome]]></XPATH>
      </FIELD>
      <FIELD label="Numero">
        <TAG><![CDATA[#SECUNDÁRIA_3:FUNDO:NUMERO#]]></TAG>
        <VALUE><![CDATA[Numero]]></VALUE>
        <XPATH><![CDATA[/Entities/Secundaria3/Entidade/Fundo/Numero]]></XPATH>
      </FIELD>
    </NODE>
    <NODE label="Empresa de Seguro">
      <FIELD label="Nome Abreviado">
        <TAG><![CDATA[#SECUNDÁRIA_3:EMPRESA_DE_SEGURO:NOME_ABREVIADO#]]></TAG>
        <VALUE><![CDATA[Nome Abreviado]]></VALUE>
        <XPATH><![CDATA[/Entities/Secundaria3/Entidade/EmpresaSeguro/NomeAbreviado]]></XPATH>
      </FIELD>
      <FIELD label="Nome Social">
        <TAG><![CDATA[#SECUNDÁRIA_3:EMPRESA_DE_SEGURO:NOME_SOCIAL#]]></TAG>
        <VALUE><![CDATA[Nome Social]]></VALUE>
        <XPATH><![CDATA[/Entities/Secundaria3/Entidade/EmpresaSeguro/NomeSocial]]></XPATH>
      </FIELD>
      <FIELD label="Forma Juridica">
        <TAG><![CDATA[#SECUNDÁRIA_3:EMPRESA_DE_SEGURO:FORMA_JURIDICA#]]></TAG>
        <VALUE><![CDATA[Forma Juridica]]></VALUE>
        <XPATH><![CDATA[/Entities/Secundaria3/Entidade/EmpresaSeguro/FormaJuridica]]></XPATH>
      </FIELD>
      <FIELD label="Regime">
        <TAG><![CDATA[#SECUNDÁRIA_3:EMPRESA_DE_SEGURO:REGIME#]]></TAG>
        <VALUE><![CDATA[Regime]]></VALUE>
        <XPATH><![CDATA[/Entities/Secundaria3/Entidade/EmpresaSeguro/Regime]]></XPATH>
      </FIELD>
      <FIELD label="Código Estatístico">
        <TAG><![CDATA[#SECUNDÁRIA_3:EMPRESA_DE_SEGURO:CÓDIGO_ESTATÍSTICO#]]></TAG>
        <VALUE><![CDATA[Código Estatístico]]></VALUE>
        <XPATH><![CDATA[/Entities/Secundaria3/Entidade/EmpresaSeguro/CódigoEstatístico]]></XPATH>
      </FIELD>
      <FIELD label="DtaPublicacaoDR">
        <TAG><![CDATA[#SECUNDÁRIA_3:EMPRESA_DE_SEGURO:DTAPUBLICACAODR#]]></TAG>
        <VALUE><![CDATA[DtaPublicacaoDR]]></VALUE>
        <XPATH><![CDATA[/Entities/Secundaria3/Entidade/EmpresaSeguro/DtaPublicacaoDR]]></XPATH>
      </FIELD>
      <FIELD label="NumeroAgregadoPrincipal">
        <TAG><![CDATA[#SECUNDÁRIA_3:EMPRESA_DE_SEGURO:NUMEROAGREGADOPRINCIPAL#]]></TAG>
        <VALUE><![CDATA[NumeroAgregadoPrincipal]]></VALUE>
        <XPATH><![CDATA[/Entities/Secundaria3/Entidade/EmpresaSeguro/NumeroAgregadoPrincipal]]></XPATH>
      </FIELD>
      <FIELD label="NrNormaAutorizacao">
        <TAG><![CDATA[#SECUNDÁRIA_3:EMPRESA_DE_SEGURO:NRNORMAAUTORIZACAO#]]></TAG>
        <VALUE><![CDATA[NrNormaAutorizacao]]></VALUE>
        <XPATH><![CDATA[/Entities/Secundaria3/Entidade/EmpresaSeguro/NrNormaAutorizacao]]></XPATH>
      </FIELD>
      <FIELD label="DtPublicacaoDrConstituicao">
        <TAG><![CDATA[#SECUNDÁRIA_3:EMPRESA_DE_SEGURO:DTPUBLICACAODRCONSTITUICAO#]]></TAG>
        <VALUE><![CDATA[DtPublicacaoDrConstituicao]]></VALUE>
        <XPATH><![CDATA[/Entities/Secundaria3/Entidade/EmpresaSeguro/DtPublicacaoDrConstituicao]]></XPATH>
      </FIELD>
      <FIELD label="DtaAutorizacaoISP">
        <TAG><![CDATA[#SECUNDÁRIA_3:EMPRESA_DE_SEGURO:DTAAUTORIZACAOISP#]]></TAG>
        <VALUE><![CDATA[DtaAutorizacaoISP]]></VALUE>
        <XPATH><![CDATA[/Entities/Secundaria3/Entidade/EmpresaSeguro/DtaAutorizacaoISP]]></XPATH>
      </FIELD>
      <FIELD label="DtaEncerramento">
        <TAG><![CDATA[#SECUNDÁRIA_3:EMPRESA_DE_SEGURO:DTAENCERRAMENTO#]]></TAG>
        <VALUE><![CDATA[DtaEncerramento]]></VALUE>
        <XPATH><![CDATA[/Entities/Secundaria3/Entidade/EmpresaSeguro/DtaEncerramento]]></XPATH>
      </FIELD>
      <FIELD label="Sigla">
        <TAG><![CDATA[#SECUNDÁRIA_3:EMPRESA_DE_SEGURO:SIGLA#]]></TAG>
        <VALUE><![CDATA[Sigla]]></VALUE>
        <XPATH><![CDATA[/Entities/Secundaria3/Entidade/EmpresaSeguro/Sigla]]></XPATH>
      </FIELD>
      <FIELD label="País Sede">
        <TAG><![CDATA[#SECUNDÁRIA_3:EMPRESA_DE_SEGURO:PAÍS_SEDE#]]></TAG>
        <VALUE><![CDATA[País Sede]]></VALUE>
        <XPATH><![CDATA[/Entities/Secundaria3/Entidade/EmpresaSeguro/PaísSede]]></XPATH>
      </FIELD>
      <FIELD label="Codigo Postal Sede">
        <TAG><![CDATA[#SECUNDÁRIA_3:EMPRESA_DE_SEGURO:CODIGO_POSTAL_SEDE#]]></TAG>
        <VALUE><![CDATA[Codigo Postal Sede]]></VALUE>
        <XPATH><![CDATA[/Entities/Secundaria3/Entidade/EmpresaSeguro/CodigoPostalSede]]></XPATH>
      </FIELD>
      <FIELD label="Morada Sede">
        <TAG><![CDATA[#SECUNDÁRIA_3:EMPRESA_DE_SEGURO:MORADA_SEDE#]]></TAG>
        <VALUE><![CDATA[Morada Sede]]></VALUE>
        <XPATH><![CDATA[/Entities/Secundaria3/Entidade/EmpresaSeguro/MoradaSede]]></XPATH>
      </FIELD>
      <FIELD label="Nome Sede">
        <TAG><![CDATA[#SECUNDÁRIA_3:EMPRESA_DE_SEGURO:NOME_SEDE#]]></TAG>
        <VALUE><![CDATA[Nome Sede]]></VALUE>
        <XPATH><![CDATA[/Entities/Secundaria3/Entidade/EmpresaSeguro/NomeSede]]></XPATH>
      </FIELD>
      <FIELD label="Pais Proveniencia (LPS)">
        <TAG><![CDATA[#SECUNDÁRIA_3:EMPRESA_DE_SEGURO:PAIS_PROVENIENCIA_(LPS)#]]></TAG>
        <VALUE><![CDATA[Pais Proveniencia (LPS)]]></VALUE>
        <XPATH><![CDATA[/Entities/Secundaria3/Entidade/EmpresaSeguro/PaisProveniencia]]></XPATH>
      </FIELD>
      <FIELD label="País">
        <TAG><![CDATA[#SECUNDÁRIA_3:EMPRESA_DE_SEGURO:PAÍS#]]></TAG>
        <VALUE><![CDATA[País]]></VALUE>
        <XPATH><![CDATA[/Entities/Secundaria3/Entidade/EmpresaSeguro/País]]></XPATH>
      </FIELD>
      <FIELD label="Tipo Actividade">
        <TAG><![CDATA[#SECUNDÁRIA_3:EMPRESA_DE_SEGURO:TIPO_ACTIVIDADE#]]></TAG>
        <VALUE><![CDATA[Tipo Actividade]]></VALUE>
        <XPATH><![CDATA[/Entities/Secundaria3/Entidade/EmpresaSeguro/TipoActividade]]></XPATH>
      </FIELD>
      <FIELD label="Fundos de Pensões">
        <TAG><![CDATA[#SECUNDÁRIA_3:EMPRESA_DE_SEGURO:FUNDOS_DE_PENSÕES#]]></TAG>
        <VALUE><![CDATA[Fundos de Pensões]]></VALUE>
        <XPATH><![CDATA[/Entities/Secundaria3/Entidade/EmpresaSeguro/FundosdePensões]]></XPATH>
      </FIELD>
      <FIELD label="Entidades Associadas">
        <TAG><![CDATA[#SECUNDÁRIA_3:EMPRESA_DE_SEGURO:ENTIDADES_ASSOCIADAS#]]></TAG>
        <VALUE><![CDATA[Entidades Associadas]]></VALUE>
        <XPATH><![CDATA[/Entities/Secundaria3/Entidade/EmpresaSeguro/EntidadesAssociadas]]></XPATH>
      </FIELD>
      <FIELD label="Codigo Seguro Operacao">
        <TAG><![CDATA[#SECUNDÁRIA_3:EMPRESA_DE_SEGURO:CODIGO_SEGURO_OPERACAO#]]></TAG>
        <VALUE><![CDATA[Codigo Seguro Operacao]]></VALUE>
        <XPATH><![CDATA[/Entities/Secundaria3/Entidade/EmpresaSeguro/CodigoSeguroOperacao]]></XPATH>
      </FIELD>
      <FIELD label="Codigo Ramo NV">
        <TAG><![CDATA[#SECUNDÁRIA_3:EMPRESA_DE_SEGURO:CODIGO_RAMO_NV#]]></TAG>
        <VALUE><![CDATA[Codigo Ramo NV]]></VALUE>
        <XPATH><![CDATA[/Entities/Secundaria3/Entidade/EmpresaSeguro/CodigoRamoNV]]></XPATH>
      </FIELD>
      <FIELD label="Nome Modalidade NV">
        <TAG><![CDATA[#SECUNDÁRIA_3:EMPRESA_DE_SEGURO:NOME_MODALIDADE_NV#]]></TAG>
        <VALUE><![CDATA[Nome Modalidade NV]]></VALUE>
        <XPATH><![CDATA[/Entities/Secundaria3/Entidade/EmpresaSeguro/NomeModalidadeNV]]></XPATH>
      </FIELD>
      <FIELD label="Nome Grupo Ramo NV">
        <TAG><![CDATA[#SECUNDÁRIA_3:EMPRESA_DE_SEGURO:NOME_GRUPO_RAMO_NV#]]></TAG>
        <VALUE><![CDATA[Nome Grupo Ramo NV]]></VALUE>
        <XPATH><![CDATA[/Entities/Secundaria3/Entidade/EmpresaSeguro/NomeGrupoRamoNV]]></XPATH>
      </FIELD>
      <FIELD label="Codigo Ramo VD">
        <TAG><![CDATA[#SECUNDÁRIA_3:EMPRESA_DE_SEGURO:CODIGO_RAMO_VD#]]></TAG>
        <VALUE><![CDATA[Codigo Ramo VD]]></VALUE>
        <XPATH><![CDATA[/Entities/Secundaria3/Entidade/EmpresaSeguro/CodigoRamoVD]]></XPATH>
      </FIELD>
      <FIELD label="Nome Modalidade VD">
        <TAG><![CDATA[#SECUNDÁRIA_3:EMPRESA_DE_SEGURO:NOME_MODALIDADE_VD#]]></TAG>
        <VALUE><![CDATA[Nome Modalidade VD]]></VALUE>
        <XPATH><![CDATA[/Entities/Secundaria3/Entidade/EmpresaSeguro/NomeModalidadeVD]]></XPATH>
      </FIELD>
      <FIELD label="Nome Grupo Ramo VD">
        <TAG><![CDATA[#SECUNDÁRIA_3:EMPRESA_DE_SEGURO:NOME_GRUPO_RAMO_VD#]]></TAG>
        <VALUE><![CDATA[Nome Grupo Ramo VD]]></VALUE>
        <XPATH><![CDATA[/Entities/Secundaria3/Entidade/EmpresaSeguro/NomeGrupoRamoVD]]></XPATH>
      </FIELD>
      <FIELD label="Nome actuário responsável">
        <TAG><![CDATA[#SECUNDÁRIA_3:EMPRESA_DE_SEGURO:NOME_ACTUÁRIO_RESPONSÁVEL#]]></TAG>
        <VALUE><![CDATA[Nome actuário responsável]]></VALUE>
        <XPATH><![CDATA[/Entities/Secundaria3/Entidade/EmpresaSeguro/Nomeactuárioresponsável]]></XPATH>
      </FIELD>
      <FIELD label="Classes de Seguros">
        <TAG><![CDATA[#SECUNDÁRIA_3:EMPRESA_DE_SEGURO:CLASSES_DE_SEGUROS#]]></TAG>
        <VALUE><![CDATA[Classes de Seguros]]></VALUE>
        <XPATH><![CDATA[/Entities/Secundaria3/Entidade/EmpresaSeguro/ClassesdeSeguros]]></XPATH>
      </FIELD>
      <FIELD label="Autoridade de Supervisão">
        <TAG><![CDATA[#SECUNDÁRIA_3:EMPRESA_DE_SEGURO:AUTORIDADE_DE_SUPERVISÃO#]]></TAG>
        <VALUE><![CDATA[Autoridade de Supervisão]]></VALUE>
        <XPATH><![CDATA[/Entities/Secundaria3/Entidade/EmpresaSeguro/AutoridadedeSupervisão]]></XPATH>
      </FIELD>
      <FIELD label="Codigo Postal Representante">
        <TAG><![CDATA[#SECUNDÁRIA_3:EMPRESA_DE_SEGURO:CODIGO_POSTAL_REPRESENTANTE#]]></TAG>
        <VALUE><![CDATA[Codigo Postal Representante]]></VALUE>
        <XPATH><![CDATA[/Entities/Secundaria3/Entidade/EmpresaSeguro/CodigoPostalRepresentante]]></XPATH>
      </FIELD>
      <FIELD label="Morada Representante">
        <TAG><![CDATA[#SECUNDÁRIA_3:EMPRESA_DE_SEGURO:MORADA_REPRESENTANTE#]]></TAG>
        <VALUE><![CDATA[Morada Representante]]></VALUE>
        <XPATH><![CDATA[/Entities/Secundaria3/Entidade/EmpresaSeguro/MoradaRepresentante]]></XPATH>
      </FIELD>
      <FIELD label="Nome Representante Fiscal">
        <TAG><![CDATA[#SECUNDÁRIA_3:EMPRESA_DE_SEGURO:NOME_REPRESENTANTE_FISCAL#]]></TAG>
        <VALUE><![CDATA[Nome Representante Fiscal]]></VALUE>
        <XPATH><![CDATA[/Entities/Secundaria3/Entidade/EmpresaSeguro/NomeRepresentanteFiscal]]></XPATH>
      </FIELD>
      <FIELD label="Email">
        <TAG><![CDATA[#SECUNDÁRIA_3:EMPRESA_DE_SEGURO:EMAIL#]]></TAG>
        <VALUE><![CDATA[Email]]></VALUE>
        <XPATH><![CDATA[/Entities/Secundaria3/Entidade/EmpresaSeguro/Email]]></XPATH>
      </FIELD>
      <FIELD label="Fax">
        <TAG><![CDATA[#SECUNDÁRIA_3:EMPRESA_DE_SEGURO:FAX#]]></TAG>
        <VALUE><![CDATA[Fax]]></VALUE>
        <XPATH><![CDATA[/Entities/Secundaria3/Entidade/EmpresaSeguro/Fax]]></XPATH>
      </FIELD>
      <FIELD label="Telefone">
        <TAG><![CDATA[#SECUNDÁRIA_3:EMPRESA_DE_SEGURO:TELEFONE#]]></TAG>
        <VALUE><![CDATA[Telefone]]></VALUE>
        <XPATH><![CDATA[/Entities/Secundaria3/Entidade/EmpresaSeguro/Telefone]]></XPATH>
      </FIELD>
    </NODE>
    <NODE label="SGPS">
      <FIELD label="NomeAbreviado">
        <TAG><![CDATA[#SECUNDÁRIA_3:SGPS:NOMEABREVIADO#]]></TAG>
        <VALUE><![CDATA[NomeAbreviado]]></VALUE>
        <XPATH><![CDATA[/Entities/Secundaria3/Entidade/SGPS/NomeAbreviado]]></XPATH>
      </FIELD>
      <FIELD label="Nome">
        <TAG><![CDATA[#SECUNDÁRIA_3:SGPS:NOME#]]></TAG>
        <VALUE><![CDATA[Nome]]></VALUE>
        <XPATH><![CDATA[/Entities/Secundaria3/Entidade/SGPS/NomeSocial]]></XPATH>
      </FIELD>
      <FIELD label="Numero">
        <TAG><![CDATA[#SECUNDÁRIA_3:SGPS:NUMERO#]]></TAG>
        <VALUE><![CDATA[CodigoEstatistico]]></VALUE>
        <XPATH><![CDATA[/Entities/Secundaria3/Entidade/SGPS/CodigoEstatistico]]></XPATH>
      </FIELD>
      <FIELD label="Contas Consolidadas">
        <TAG><![CDATA[#SECUNDÁRIA_3:SGPS:CONTASCONSOLIDADAS#]]></TAG>
        <VALUE><![CDATA[ContasConsolidadas]]></VALUE>
        <XPATH><![CDATA[/Entities/Secundaria3/Entidade/SGPS/ContasConsolidadas]]></XPATH>
      </FIELD>
      <FIELD label="Data de Encerramento">
        <TAG><![CDATA[#SECUNDÁRIA_3:SGPS:DTENCERRAMENTO#]]></TAG>
        <VALUE><![CDATA[DtEncerramento]]></VALUE>
        <XPATH><![CDATA[/Entities/Secundaria3/Entidade/SGPS/DtEncerramento]]></XPATH>
      </FIELD>
      <FIELD label="Telefone">
        <TAG><![CDATA[#SECUNDÁRIA_3:SGPS:TELEFONE#]]></TAG>
        <VALUE><![CDATA[Telefone]]></VALUE>
        <XPATH><![CDATA[/Entities/Secundaria3/Entidade/SGPS/Telefone]]></XPATH>
      </FIELD>
      <FIELD label="Fax">
        <TAG><![CDATA[#SECUNDÁRIA_3:SGPS:FAX#]]></TAG>
        <VALUE><![CDATA[Fax]]></VALUE>
        <XPATH><![CDATA[/Entities/Secundaria3/Entidade/SGPS/Fax]]></XPATH>
      </FIELD>
    </NODE>
    <NODE label="SGFP">
      <FIELD label="NomeAbreviado">
        <TAG><![CDATA[#SECUNDÁRIA_3:SGFP:NOMEABREVIADO#]]></TAG>
        <VALUE><![CDATA[NomeAbreviado]]></VALUE>
        <XPATH><![CDATA[/Entities/Secundaria3/Entidade/SGFP/NomeAbreviado]]></XPATH>
      </FIELD>
      <FIELD label="Nome">
        <TAG><![CDATA[#SECUNDÁRIA_3:SGFP:NOME#]]></TAG>
        <VALUE><![CDATA[Nome]]></VALUE>
        <XPATH><![CDATA[/Entities/Secundaria3/Entidade/SGFP/NomeSocial]]></XPATH>
      </FIELD>
      <FIELD label="Numero">
        <TAG><![CDATA[#SECUNDÁRIA_3:SGFP:NUMERO#]]></TAG>
        <VALUE><![CDATA[CodigoEstatistico]]></VALUE>
        <XPATH><![CDATA[/Entities/Secundaria3/Entidade/SGFP/CodigoEstatistico]]></XPATH>
      </FIELD>
      <FIELD label="Data de Encerramento">
        <TAG><![CDATA[#SECUNDÁRIA_3:SGFP:DTENCERRAMENTO#]]></TAG>
        <VALUE><![CDATA[DtEncerramento]]></VALUE>
        <XPATH><![CDATA[/Entities/Secundaria3/Entidade/SGFP/DtEncerramento]]></XPATH>
      </FIELD>
      <FIELD label="Telefone">
        <TAG><![CDATA[#SECUNDÁRIA_3:SGFP:TELEFONE#]]></TAG>
        <VALUE><![CDATA[Telefone]]></VALUE>
        <XPATH><![CDATA[/Entities/Secundaria3/Entidade/SGFP/Telefone]]></XPATH>
      </FIELD>
      <FIELD label="Fax">
        <TAG><![CDATA[#SECUNDÁRIA_3:SGFP:FAX#]]></TAG>
        <VALUE><![CDATA[Fax]]></VALUE>
        <XPATH><![CDATA[/Entities/Secundaria3/Entidade/SGFP/Fax]]></XPATH>
      </FIELD>
    </NODE>
  </NODE>
</MENU>
</file>

<file path=customXml/itemProps1.xml><?xml version="1.0" encoding="utf-8"?>
<ds:datastoreItem xmlns:ds="http://schemas.openxmlformats.org/officeDocument/2006/customXml" ds:itemID="{26B8D341-9B2B-4E53-812E-D1D8EEFA72B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1571</Words>
  <Characters>8955</Characters>
  <Application>Microsoft Office Word</Application>
  <DocSecurity>0</DocSecurity>
  <Lines>74</Lines>
  <Paragraphs>21</Paragraphs>
  <ScaleCrop>false</ScaleCrop>
  <Company/>
  <LinksUpToDate>false</LinksUpToDate>
  <CharactersWithSpaces>10505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2015-07-02T22:24:00Z</dcterms:created>
  <dcterms:modified xsi:type="dcterms:W3CDTF">2015-07-02T22:24:00Z</dcterms:modified>
</cp:coreProperties>
</file>